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264E" w14:textId="77777777" w:rsidR="00F85A61" w:rsidRDefault="00F85A61" w:rsidP="00397F76">
      <w:pPr>
        <w:pStyle w:val="NormalWeb"/>
      </w:pPr>
    </w:p>
    <w:p w14:paraId="0ABDBA19" w14:textId="7A9CCB7B" w:rsidR="004E191A" w:rsidRDefault="004E191A" w:rsidP="00397F76">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54895B14" w14:textId="5D0609AA" w:rsidR="007F1118"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036665">
        <w:rPr>
          <w:rFonts w:ascii="GHEA Grapalat" w:hAnsi="GHEA Grapalat" w:cs="Times New Roman"/>
          <w:sz w:val="20"/>
          <w:lang w:val="hy-AM"/>
        </w:rPr>
        <w:t>մարտի</w:t>
      </w:r>
      <w:r>
        <w:rPr>
          <w:rFonts w:ascii="GHEA Grapalat" w:hAnsi="GHEA Grapalat" w:cs="Times New Roman"/>
          <w:sz w:val="20"/>
          <w:lang w:val="af-ZA"/>
        </w:rPr>
        <w:t>» «</w:t>
      </w:r>
      <w:r w:rsidR="00F6505F">
        <w:rPr>
          <w:rFonts w:ascii="GHEA Grapalat" w:hAnsi="GHEA Grapalat" w:cs="Times New Roman"/>
          <w:sz w:val="20"/>
          <w:lang w:val="af-ZA"/>
        </w:rPr>
        <w:t>18</w:t>
      </w:r>
      <w:r>
        <w:rPr>
          <w:rFonts w:ascii="GHEA Grapalat" w:hAnsi="GHEA Grapalat" w:cs="Times New Roman"/>
          <w:sz w:val="20"/>
          <w:lang w:val="af-ZA"/>
        </w:rPr>
        <w:t>» «</w:t>
      </w:r>
      <w:r w:rsidR="00036665">
        <w:rPr>
          <w:rFonts w:ascii="GHEA Grapalat" w:hAnsi="GHEA Grapalat" w:cs="Times New Roman"/>
          <w:sz w:val="20"/>
          <w:lang w:val="hy-AM"/>
        </w:rPr>
        <w:t>2</w:t>
      </w:r>
      <w:r>
        <w:rPr>
          <w:rFonts w:ascii="GHEA Grapalat" w:hAnsi="GHEA Grapalat" w:cs="Times New Roman"/>
          <w:sz w:val="20"/>
          <w:lang w:val="af-ZA"/>
        </w:rPr>
        <w:t>» որոշմամբ</w:t>
      </w:r>
    </w:p>
    <w:p w14:paraId="0A91317C" w14:textId="075EA269"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 </w:t>
      </w:r>
    </w:p>
    <w:p w14:paraId="6EB7E469" w14:textId="77777777" w:rsidR="007F1118" w:rsidRPr="00D638E3" w:rsidRDefault="007F1118" w:rsidP="007F1118">
      <w:pPr>
        <w:pStyle w:val="BodyTextIndent"/>
        <w:spacing w:line="240" w:lineRule="auto"/>
        <w:jc w:val="center"/>
        <w:rPr>
          <w:rFonts w:ascii="GHEA Grapalat" w:hAnsi="GHEA Grapalat"/>
          <w:b/>
          <w:i/>
          <w:iCs/>
          <w:sz w:val="20"/>
          <w:lang w:val="af-ZA"/>
        </w:rPr>
      </w:pPr>
      <w:r w:rsidRPr="00D638E3">
        <w:rPr>
          <w:rFonts w:ascii="GHEA Grapalat" w:hAnsi="GHEA Grapalat"/>
          <w:b/>
          <w:iCs/>
          <w:sz w:val="20"/>
          <w:lang w:val="hy-AM"/>
        </w:rPr>
        <w:t>Գնման ընթացակարգը կազմակերպված է Օ</w:t>
      </w:r>
      <w:proofErr w:type="spellStart"/>
      <w:r w:rsidRPr="00D638E3">
        <w:rPr>
          <w:rFonts w:ascii="GHEA Grapalat" w:hAnsi="GHEA Grapalat"/>
          <w:b/>
          <w:iCs/>
          <w:sz w:val="20"/>
        </w:rPr>
        <w:t>րենքի</w:t>
      </w:r>
      <w:proofErr w:type="spellEnd"/>
      <w:r w:rsidRPr="00D638E3">
        <w:rPr>
          <w:rFonts w:ascii="GHEA Grapalat" w:hAnsi="GHEA Grapalat"/>
          <w:b/>
          <w:iCs/>
          <w:sz w:val="20"/>
          <w:lang w:val="af-ZA"/>
        </w:rPr>
        <w:t xml:space="preserve"> 15-</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հոդվածի</w:t>
      </w:r>
      <w:proofErr w:type="spellEnd"/>
      <w:r w:rsidRPr="00D638E3">
        <w:rPr>
          <w:rFonts w:ascii="GHEA Grapalat" w:hAnsi="GHEA Grapalat"/>
          <w:b/>
          <w:iCs/>
          <w:sz w:val="20"/>
          <w:lang w:val="af-ZA"/>
        </w:rPr>
        <w:t xml:space="preserve"> 6-</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մասի</w:t>
      </w:r>
      <w:proofErr w:type="spellEnd"/>
      <w:r w:rsidRPr="00D638E3">
        <w:rPr>
          <w:rFonts w:ascii="GHEA Grapalat" w:hAnsi="GHEA Grapalat"/>
          <w:b/>
          <w:iCs/>
          <w:sz w:val="20"/>
          <w:lang w:val="af-ZA"/>
        </w:rPr>
        <w:t xml:space="preserve"> 2-</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կետի</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հիման</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վրա</w:t>
      </w:r>
      <w:proofErr w:type="spellEnd"/>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561DD061"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036665">
        <w:rPr>
          <w:rFonts w:ascii="GHEA Grapalat" w:hAnsi="GHEA Grapalat" w:cs="Times New Roman"/>
          <w:sz w:val="20"/>
          <w:lang w:val="hy-AM"/>
        </w:rPr>
        <w:t>ԵՔ-</w:t>
      </w:r>
      <w:r>
        <w:rPr>
          <w:rFonts w:ascii="GHEA Grapalat" w:hAnsi="GHEA Grapalat" w:cs="Times New Roman"/>
          <w:sz w:val="20"/>
          <w:lang w:val="af-ZA"/>
        </w:rPr>
        <w:t>ԲՄԱՇՁԲ</w:t>
      </w:r>
      <w:r w:rsidR="00036665">
        <w:rPr>
          <w:rFonts w:ascii="GHEA Grapalat" w:hAnsi="GHEA Grapalat" w:cs="Times New Roman"/>
          <w:sz w:val="20"/>
          <w:lang w:val="hy-AM"/>
        </w:rPr>
        <w:t>-</w:t>
      </w:r>
      <w:r w:rsidR="001D151A">
        <w:rPr>
          <w:rFonts w:ascii="GHEA Grapalat" w:hAnsi="GHEA Grapalat" w:cs="Times New Roman"/>
          <w:sz w:val="20"/>
          <w:lang w:val="hy-AM"/>
        </w:rPr>
        <w:t>24/36</w:t>
      </w:r>
      <w:r>
        <w:rPr>
          <w:rFonts w:ascii="GHEA Grapalat" w:hAnsi="GHEA Grapalat" w:cs="Times New Roman"/>
          <w:sz w:val="20"/>
          <w:u w:val="single"/>
          <w:lang w:val="af-ZA"/>
        </w:rPr>
        <w:t xml:space="preserve">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fldChar w:fldCharType="begin"/>
      </w:r>
      <w:r w:rsidRPr="00F24BB3">
        <w:rPr>
          <w:lang w:val="af-ZA"/>
        </w:rPr>
        <w:instrText>HYPERLINK "http://www.armeps.am"</w:instrText>
      </w:r>
      <w:r>
        <w:fldChar w:fldCharType="separate"/>
      </w:r>
      <w:r w:rsidRPr="00FB5CE9">
        <w:rPr>
          <w:rFonts w:ascii="GHEA Grapalat" w:hAnsi="GHEA Grapalat" w:cs="Times New Roman"/>
          <w:sz w:val="20"/>
          <w:lang w:val="af-ZA"/>
        </w:rPr>
        <w:t>www.armeps.am</w:t>
      </w:r>
      <w:r>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619D8AA4" w14:textId="2989C807"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sidRPr="00F94470">
        <w:rPr>
          <w:rFonts w:ascii="GHEA Grapalat" w:hAnsi="GHEA Grapalat" w:cs="Times New Roman"/>
          <w:sz w:val="20"/>
          <w:lang w:val="af-ZA"/>
        </w:rPr>
        <w:t xml:space="preserve"> </w:t>
      </w:r>
      <w:r w:rsidR="00F94470" w:rsidRPr="00F94470">
        <w:rPr>
          <w:rFonts w:ascii="GHEA Grapalat" w:hAnsi="GHEA Grapalat" w:cs="Times New Roman"/>
          <w:sz w:val="20"/>
          <w:lang w:val="af-ZA"/>
        </w:rPr>
        <w:t xml:space="preserve">Երևան քաղաքի </w:t>
      </w:r>
      <w:r w:rsidR="001D151A">
        <w:rPr>
          <w:rFonts w:ascii="GHEA Grapalat" w:hAnsi="GHEA Grapalat" w:cs="Times New Roman"/>
          <w:sz w:val="20"/>
          <w:lang w:val="af-ZA"/>
        </w:rPr>
        <w:t xml:space="preserve">Քանաքեռ-Զեյթուն, Ավան, </w:t>
      </w:r>
      <w:r w:rsidR="00F94470" w:rsidRPr="00F94470">
        <w:rPr>
          <w:rFonts w:ascii="GHEA Grapalat" w:hAnsi="GHEA Grapalat" w:cs="Times New Roman"/>
          <w:sz w:val="20"/>
          <w:lang w:val="af-ZA"/>
        </w:rPr>
        <w:t>Արաբկիր</w:t>
      </w:r>
      <w:r w:rsidR="001D151A">
        <w:rPr>
          <w:rFonts w:ascii="GHEA Grapalat" w:hAnsi="GHEA Grapalat" w:cs="Times New Roman"/>
          <w:sz w:val="20"/>
          <w:lang w:val="af-ZA"/>
        </w:rPr>
        <w:t xml:space="preserve"> և Դավթաշեն</w:t>
      </w:r>
      <w:r w:rsidR="00F94470" w:rsidRPr="00F94470">
        <w:rPr>
          <w:rFonts w:ascii="GHEA Grapalat" w:hAnsi="GHEA Grapalat" w:cs="Times New Roman"/>
          <w:sz w:val="20"/>
          <w:lang w:val="af-ZA"/>
        </w:rPr>
        <w:t xml:space="preserve"> վարչական շրջան</w:t>
      </w:r>
      <w:r w:rsidR="001D151A">
        <w:rPr>
          <w:rFonts w:ascii="GHEA Grapalat" w:hAnsi="GHEA Grapalat" w:cs="Times New Roman"/>
          <w:sz w:val="20"/>
          <w:lang w:val="af-ZA"/>
        </w:rPr>
        <w:t>ներ</w:t>
      </w:r>
      <w:r w:rsidR="00F94470" w:rsidRPr="00F94470">
        <w:rPr>
          <w:rFonts w:ascii="GHEA Grapalat" w:hAnsi="GHEA Grapalat" w:cs="Times New Roman"/>
          <w:sz w:val="20"/>
          <w:lang w:val="af-ZA"/>
        </w:rPr>
        <w:t>ի</w:t>
      </w:r>
      <w:r w:rsidR="001D151A">
        <w:rPr>
          <w:rFonts w:ascii="GHEA Grapalat" w:hAnsi="GHEA Grapalat" w:cs="Times New Roman"/>
          <w:sz w:val="20"/>
          <w:lang w:val="af-ZA"/>
        </w:rPr>
        <w:t xml:space="preserve"> ճանապարհների միջին նորոգման</w:t>
      </w:r>
      <w:r w:rsidR="00F94470" w:rsidRPr="00F94470">
        <w:rPr>
          <w:rFonts w:ascii="GHEA Grapalat" w:hAnsi="GHEA Grapalat" w:cs="Times New Roman"/>
          <w:sz w:val="20"/>
          <w:lang w:val="af-ZA"/>
        </w:rPr>
        <w:t xml:space="preserve"> աշխատանքների</w:t>
      </w:r>
      <w:r w:rsidRPr="00FB5CE9">
        <w:rPr>
          <w:rFonts w:ascii="GHEA Grapalat" w:hAnsi="GHEA Grapalat" w:cs="Times New Roman"/>
          <w:sz w:val="20"/>
          <w:lang w:val="af-ZA"/>
        </w:rPr>
        <w:t xml:space="preserve"> կատարման պայմանագիր (այսուհետ` պայմանագիր)։ </w:t>
      </w:r>
    </w:p>
    <w:p w14:paraId="23BA3B7D" w14:textId="26054733" w:rsidR="004E191A" w:rsidRDefault="004E191A" w:rsidP="004E191A">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45CFE543"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r>
        <w:fldChar w:fldCharType="begin"/>
      </w:r>
      <w:r w:rsidRPr="00F24BB3">
        <w:rPr>
          <w:lang w:val="af-ZA"/>
        </w:rPr>
        <w:instrText>HYPERLINK "http://www.armeps.am"</w:instrText>
      </w:r>
      <w:r>
        <w:fldChar w:fldCharType="separate"/>
      </w:r>
      <w:r>
        <w:rPr>
          <w:rStyle w:val="Hyperlink"/>
          <w:rFonts w:ascii="GHEA Grapalat" w:hAnsi="GHEA Grapalat"/>
          <w:sz w:val="20"/>
          <w:lang w:val="af-ZA"/>
        </w:rPr>
        <w:t>www.armeps.am</w:t>
      </w:r>
      <w:r>
        <w:rPr>
          <w:rStyle w:val="Hyperlink"/>
          <w:rFonts w:ascii="GHEA Grapalat" w:hAnsi="GHEA Grapalat"/>
          <w:sz w:val="20"/>
          <w:lang w:val="af-ZA"/>
        </w:rPr>
        <w:fldChar w:fldCharType="end"/>
      </w:r>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Pr="0079402B">
        <w:rPr>
          <w:rFonts w:ascii="GHEA Grapalat" w:hAnsi="GHEA Grapalat" w:cs="Times New Roman"/>
          <w:b/>
          <w:bCs/>
          <w:sz w:val="20"/>
          <w:lang w:val="hy-AM"/>
        </w:rPr>
        <w:t>ապրիլի</w:t>
      </w:r>
      <w:r w:rsidRPr="0079402B">
        <w:rPr>
          <w:rFonts w:ascii="GHEA Grapalat" w:hAnsi="GHEA Grapalat"/>
          <w:b/>
          <w:bCs/>
          <w:sz w:val="20"/>
          <w:lang w:val="af-ZA"/>
        </w:rPr>
        <w:t xml:space="preserve"> </w:t>
      </w:r>
      <w:r w:rsidR="00F6505F">
        <w:rPr>
          <w:rFonts w:ascii="GHEA Grapalat" w:hAnsi="GHEA Grapalat"/>
          <w:b/>
          <w:bCs/>
          <w:sz w:val="20"/>
          <w:lang w:val="af-ZA"/>
        </w:rPr>
        <w:t>19</w:t>
      </w:r>
      <w:r w:rsidRPr="0079402B">
        <w:rPr>
          <w:rFonts w:ascii="GHEA Grapalat" w:hAnsi="GHEA Grapalat"/>
          <w:b/>
          <w:bCs/>
          <w:sz w:val="20"/>
          <w:lang w:val="hy-AM"/>
        </w:rPr>
        <w:t>-ը, ժամը 11:00</w:t>
      </w:r>
      <w:r w:rsidRPr="0079402B">
        <w:rPr>
          <w:rFonts w:ascii="GHEA Grapalat" w:hAnsi="GHEA Grapalat"/>
          <w:b/>
          <w:bCs/>
          <w:sz w:val="20"/>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6472E75C"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Pr="0079402B">
        <w:rPr>
          <w:rFonts w:ascii="GHEA Grapalat" w:hAnsi="GHEA Grapalat" w:cs="Times New Roman"/>
          <w:b/>
          <w:bCs/>
          <w:sz w:val="20"/>
          <w:lang w:val="hy-AM"/>
        </w:rPr>
        <w:t>ապրիլի</w:t>
      </w:r>
      <w:r w:rsidRPr="00E677D4">
        <w:rPr>
          <w:rFonts w:ascii="GHEA Grapalat" w:hAnsi="GHEA Grapalat"/>
          <w:b/>
          <w:sz w:val="20"/>
          <w:lang w:val="af-ZA"/>
        </w:rPr>
        <w:t xml:space="preserve"> </w:t>
      </w:r>
      <w:r w:rsidR="00F6505F">
        <w:rPr>
          <w:rFonts w:ascii="GHEA Grapalat" w:hAnsi="GHEA Grapalat"/>
          <w:b/>
          <w:sz w:val="20"/>
          <w:lang w:val="af-ZA"/>
        </w:rPr>
        <w:t>19</w:t>
      </w:r>
      <w:r w:rsidRPr="00E677D4">
        <w:rPr>
          <w:rFonts w:ascii="GHEA Grapalat" w:hAnsi="GHEA Grapalat"/>
          <w:b/>
          <w:sz w:val="20"/>
          <w:lang w:val="hy-AM"/>
        </w:rPr>
        <w:t>-</w:t>
      </w:r>
      <w:r>
        <w:rPr>
          <w:rFonts w:ascii="GHEA Grapalat" w:hAnsi="GHEA Grapalat"/>
          <w:b/>
          <w:sz w:val="20"/>
          <w:lang w:val="hy-AM"/>
        </w:rPr>
        <w:t>ին</w:t>
      </w:r>
      <w:r w:rsidRPr="00E677D4">
        <w:rPr>
          <w:rFonts w:ascii="GHEA Grapalat" w:hAnsi="GHEA Grapalat"/>
          <w:b/>
          <w:sz w:val="20"/>
          <w:lang w:val="hy-AM"/>
        </w:rPr>
        <w:t>, ժամը 11:00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gor.muradjan@yerevan.am։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397F76">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397F76">
      <w:pPr>
        <w:pStyle w:val="NormalWeb"/>
      </w:pPr>
    </w:p>
    <w:p w14:paraId="28668633" w14:textId="77777777" w:rsidR="004E191A" w:rsidRDefault="004E191A" w:rsidP="00397F76">
      <w:pPr>
        <w:pStyle w:val="NormalWeb"/>
      </w:pPr>
    </w:p>
    <w:p w14:paraId="00371DC2" w14:textId="77777777" w:rsidR="004E191A" w:rsidRDefault="004E191A" w:rsidP="00397F76">
      <w:pPr>
        <w:pStyle w:val="NormalWeb"/>
      </w:pPr>
    </w:p>
    <w:p w14:paraId="5D7D5D0A" w14:textId="77777777" w:rsidR="004E191A" w:rsidRDefault="004E191A" w:rsidP="00397F76">
      <w:pPr>
        <w:pStyle w:val="NormalWeb"/>
      </w:pPr>
    </w:p>
    <w:p w14:paraId="394385CE"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58FB8E62" w14:textId="29082A17" w:rsidR="001C2E1B" w:rsidRPr="0007287D" w:rsidRDefault="001C2E1B" w:rsidP="001C2E1B">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5691721C"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w:t>
      </w:r>
      <w:r w:rsidR="001D151A">
        <w:rPr>
          <w:rFonts w:ascii="GHEA Grapalat" w:hAnsi="GHEA Grapalat" w:cs="Sylfaen"/>
          <w:iCs/>
          <w:sz w:val="20"/>
          <w:szCs w:val="20"/>
          <w:lang w:val="af-ZA"/>
        </w:rPr>
        <w:t>24/36</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proofErr w:type="spellStart"/>
      <w:r w:rsidRPr="0007287D">
        <w:rPr>
          <w:rFonts w:ascii="GHEA Grapalat" w:hAnsi="GHEA Grapalat" w:cs="Sylfaen"/>
          <w:iCs/>
          <w:sz w:val="20"/>
          <w:szCs w:val="20"/>
        </w:rPr>
        <w:t>հանձնաժողովի</w:t>
      </w:r>
      <w:proofErr w:type="spellEnd"/>
    </w:p>
    <w:p w14:paraId="7122DA71" w14:textId="212C3676"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Pr>
          <w:rFonts w:ascii="GHEA Grapalat" w:hAnsi="GHEA Grapalat" w:cs="Sylfaen"/>
          <w:iCs/>
          <w:sz w:val="20"/>
          <w:szCs w:val="20"/>
          <w:lang w:val="hy-AM"/>
        </w:rPr>
        <w:t>մարտի</w:t>
      </w:r>
      <w:r w:rsidRPr="00D3168C">
        <w:rPr>
          <w:rFonts w:ascii="GHEA Grapalat" w:hAnsi="GHEA Grapalat" w:cs="Sylfaen"/>
          <w:iCs/>
          <w:sz w:val="20"/>
          <w:szCs w:val="20"/>
          <w:lang w:val="af-ZA"/>
        </w:rPr>
        <w:t xml:space="preserve"> </w:t>
      </w:r>
      <w:r w:rsidR="00623F67">
        <w:rPr>
          <w:rFonts w:ascii="GHEA Grapalat" w:hAnsi="GHEA Grapalat" w:cs="Sylfaen"/>
          <w:iCs/>
          <w:sz w:val="20"/>
          <w:szCs w:val="20"/>
          <w:lang w:val="af-ZA"/>
        </w:rPr>
        <w:t>18</w:t>
      </w:r>
      <w:r w:rsidRPr="00D3168C">
        <w:rPr>
          <w:rFonts w:ascii="GHEA Grapalat" w:hAnsi="GHEA Grapalat" w:cs="Sylfaen"/>
          <w:iCs/>
          <w:sz w:val="20"/>
          <w:szCs w:val="20"/>
          <w:lang w:val="af-ZA"/>
        </w:rPr>
        <w:t>-</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123157D" w14:textId="77777777" w:rsidR="001C2E1B" w:rsidRDefault="001C2E1B" w:rsidP="00397F76">
      <w:pPr>
        <w:pStyle w:val="NormalWeb"/>
      </w:pPr>
    </w:p>
    <w:p w14:paraId="19FC40BE" w14:textId="77777777" w:rsidR="001C2E1B" w:rsidRDefault="001C2E1B" w:rsidP="00397F76">
      <w:pPr>
        <w:pStyle w:val="NormalWeb"/>
      </w:pPr>
    </w:p>
    <w:p w14:paraId="7D4C74D0" w14:textId="77777777" w:rsidR="001C2E1B" w:rsidRDefault="001C2E1B" w:rsidP="00397F76">
      <w:pPr>
        <w:pStyle w:val="NormalWeb"/>
      </w:pPr>
    </w:p>
    <w:p w14:paraId="792A4DD0" w14:textId="77777777" w:rsidR="001C2E1B" w:rsidRDefault="001C2E1B" w:rsidP="00397F76">
      <w:pPr>
        <w:pStyle w:val="NormalWeb"/>
      </w:pPr>
    </w:p>
    <w:p w14:paraId="66F8274F" w14:textId="77777777" w:rsidR="001C2E1B" w:rsidRDefault="001C2E1B" w:rsidP="00397F76">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397F76">
      <w:pPr>
        <w:pStyle w:val="NormalWeb"/>
      </w:pPr>
      <w:r>
        <w:tab/>
      </w:r>
    </w:p>
    <w:p w14:paraId="429E2654" w14:textId="77777777" w:rsidR="004E191A" w:rsidRDefault="004E191A" w:rsidP="00397F76">
      <w:pPr>
        <w:pStyle w:val="NormalWeb"/>
      </w:pPr>
    </w:p>
    <w:p w14:paraId="48314D57" w14:textId="77777777" w:rsidR="004E191A" w:rsidRDefault="004E191A" w:rsidP="00397F76">
      <w:pPr>
        <w:pStyle w:val="NormalWeb"/>
      </w:pPr>
    </w:p>
    <w:p w14:paraId="2670E0DE" w14:textId="77777777" w:rsidR="004E191A" w:rsidRDefault="004E191A" w:rsidP="00397F76">
      <w:pPr>
        <w:pStyle w:val="NormalWeb"/>
      </w:pPr>
    </w:p>
    <w:p w14:paraId="536F6B74" w14:textId="77777777" w:rsidR="004E191A" w:rsidRDefault="004E191A" w:rsidP="00397F76">
      <w:pPr>
        <w:pStyle w:val="NormalWeb"/>
      </w:pPr>
    </w:p>
    <w:p w14:paraId="747A33EE" w14:textId="77777777" w:rsidR="004E191A" w:rsidRDefault="004E191A" w:rsidP="001D151A">
      <w:pPr>
        <w:pStyle w:val="NormalWeb"/>
        <w:jc w:val="center"/>
        <w:rPr>
          <w:lang w:val="af-ZA"/>
        </w:rPr>
      </w:pPr>
      <w:r>
        <w:t>Հ</w:t>
      </w:r>
      <w:r>
        <w:rPr>
          <w:rFonts w:cs="Times Armenian"/>
          <w:lang w:val="af-ZA"/>
        </w:rPr>
        <w:t xml:space="preserve"> </w:t>
      </w:r>
      <w:r>
        <w:t>Ր</w:t>
      </w:r>
      <w:r>
        <w:rPr>
          <w:rFonts w:cs="Times Armenian"/>
          <w:lang w:val="af-ZA"/>
        </w:rPr>
        <w:t xml:space="preserve"> </w:t>
      </w:r>
      <w:r>
        <w:t>Ա</w:t>
      </w:r>
      <w:r>
        <w:rPr>
          <w:rFonts w:cs="Times Armenian"/>
          <w:lang w:val="af-ZA"/>
        </w:rPr>
        <w:t xml:space="preserve"> </w:t>
      </w:r>
      <w:r>
        <w:t>Վ</w:t>
      </w:r>
      <w:r>
        <w:rPr>
          <w:rFonts w:cs="Times Armenian"/>
          <w:lang w:val="af-ZA"/>
        </w:rPr>
        <w:t xml:space="preserve"> </w:t>
      </w:r>
      <w:r>
        <w:t>Ե</w:t>
      </w:r>
      <w:r>
        <w:rPr>
          <w:rFonts w:cs="Times Armenian"/>
          <w:lang w:val="af-ZA"/>
        </w:rPr>
        <w:t xml:space="preserve"> </w:t>
      </w:r>
      <w:r>
        <w:t>Ր</w:t>
      </w:r>
    </w:p>
    <w:p w14:paraId="0F2715CB" w14:textId="77777777" w:rsidR="004E191A" w:rsidRDefault="004E191A" w:rsidP="001D151A">
      <w:pPr>
        <w:pStyle w:val="NormalWeb"/>
        <w:jc w:val="center"/>
      </w:pPr>
    </w:p>
    <w:p w14:paraId="697BC89D" w14:textId="77777777" w:rsidR="004E191A" w:rsidRDefault="004E191A" w:rsidP="001D151A">
      <w:pPr>
        <w:pStyle w:val="NormalWeb"/>
        <w:jc w:val="center"/>
      </w:pPr>
    </w:p>
    <w:p w14:paraId="44C520C5" w14:textId="10FB131C" w:rsidR="0025036B" w:rsidRPr="00725BBC" w:rsidRDefault="0025036B" w:rsidP="001D151A">
      <w:pPr>
        <w:pStyle w:val="NormalWeb"/>
        <w:jc w:val="center"/>
      </w:pPr>
      <w:r w:rsidRPr="00463C9A">
        <w:t>ԵՐԵՎԱՆԻ</w:t>
      </w:r>
      <w:r w:rsidRPr="0025036B">
        <w:t xml:space="preserve"> </w:t>
      </w:r>
      <w:r w:rsidRPr="00463C9A">
        <w:t>ՔԱՂԱՔԱՊԵՏԱՐԱՆ</w:t>
      </w:r>
      <w:r w:rsidRPr="005E1F72">
        <w:t>Ի</w:t>
      </w:r>
      <w:r w:rsidRPr="0025036B">
        <w:t xml:space="preserve"> </w:t>
      </w:r>
      <w:r w:rsidRPr="005E1F72">
        <w:t>ԿԱՐԻՔՆԵՐԻ</w:t>
      </w:r>
      <w:r w:rsidRPr="0025036B">
        <w:t xml:space="preserve"> </w:t>
      </w:r>
      <w:r w:rsidRPr="005E1F72">
        <w:t>ՀԱՄԱՐ</w:t>
      </w:r>
      <w:r w:rsidRPr="0025036B">
        <w:t xml:space="preserve">` </w:t>
      </w:r>
      <w:r w:rsidR="001D151A" w:rsidRPr="00F94470">
        <w:rPr>
          <w:rFonts w:cs="Times New Roman"/>
          <w:lang w:val="af-ZA"/>
        </w:rPr>
        <w:t>ԵՐ</w:t>
      </w:r>
      <w:r w:rsidR="001D151A">
        <w:rPr>
          <w:rFonts w:cs="Times New Roman"/>
          <w:lang w:val="af-ZA"/>
        </w:rPr>
        <w:t>ԵՎ</w:t>
      </w:r>
      <w:r w:rsidR="001D151A" w:rsidRPr="00F94470">
        <w:rPr>
          <w:rFonts w:cs="Times New Roman"/>
          <w:lang w:val="af-ZA"/>
        </w:rPr>
        <w:t xml:space="preserve">ԱՆ ՔԱՂԱՔԻ </w:t>
      </w:r>
      <w:r w:rsidR="001D151A">
        <w:rPr>
          <w:rFonts w:cs="Times New Roman"/>
          <w:lang w:val="af-ZA"/>
        </w:rPr>
        <w:t xml:space="preserve">ՔԱՆԱՔԵՌ-ԶԵՅԹՈՒՆ, ԱՎԱՆ, </w:t>
      </w:r>
      <w:r w:rsidR="001D151A" w:rsidRPr="00F94470">
        <w:rPr>
          <w:rFonts w:cs="Times New Roman"/>
          <w:lang w:val="af-ZA"/>
        </w:rPr>
        <w:t>ԱՐԱԲԿԻՐ</w:t>
      </w:r>
      <w:r w:rsidR="001D151A">
        <w:rPr>
          <w:rFonts w:cs="Times New Roman"/>
          <w:lang w:val="af-ZA"/>
        </w:rPr>
        <w:t xml:space="preserve"> ԵՎ ԴԱՎԹԱՇԵՆ</w:t>
      </w:r>
      <w:r w:rsidR="001D151A" w:rsidRPr="00F94470">
        <w:rPr>
          <w:rFonts w:cs="Times New Roman"/>
          <w:lang w:val="af-ZA"/>
        </w:rPr>
        <w:t xml:space="preserve"> ՎԱՐՉԱԿԱՆ ՇՐՋԱՆ</w:t>
      </w:r>
      <w:r w:rsidR="001D151A">
        <w:rPr>
          <w:rFonts w:cs="Times New Roman"/>
          <w:lang w:val="af-ZA"/>
        </w:rPr>
        <w:t>ՆԵՐ</w:t>
      </w:r>
      <w:r w:rsidR="001D151A" w:rsidRPr="00F94470">
        <w:rPr>
          <w:rFonts w:cs="Times New Roman"/>
          <w:lang w:val="af-ZA"/>
        </w:rPr>
        <w:t>Ի</w:t>
      </w:r>
      <w:r w:rsidR="001D151A">
        <w:rPr>
          <w:rFonts w:cs="Times New Roman"/>
          <w:lang w:val="af-ZA"/>
        </w:rPr>
        <w:t xml:space="preserve"> ՃԱՆԱՊԱՐՀՆԵՐԻ ՄԻՋԻՆ ՆՈՐՈԳՄԱՆ</w:t>
      </w:r>
      <w:r w:rsidR="001D151A" w:rsidRPr="00725BBC">
        <w:rPr>
          <w:rFonts w:cs="Times New Roman"/>
        </w:rPr>
        <w:t xml:space="preserve"> </w:t>
      </w:r>
      <w:r w:rsidR="00725BBC" w:rsidRPr="00725BBC">
        <w:rPr>
          <w:rFonts w:cs="Times New Roman"/>
        </w:rPr>
        <w:t>ԱՇԽԱՏԱՆՔՆԵՐԻ</w:t>
      </w:r>
      <w:r w:rsidR="00725BBC" w:rsidRPr="0025036B">
        <w:t xml:space="preserve"> </w:t>
      </w:r>
      <w:r w:rsidRPr="0025036B">
        <w:t>ՁԵՌՔԲԵՐՄԱՆ ՆՊԱՏԱԿՈՎ  ՀԱՅՏԱՐԱՐՎԱԾ ԲԱՑ ՄՐՑՈՒՅԹԻ</w:t>
      </w:r>
    </w:p>
    <w:p w14:paraId="4B3DE262" w14:textId="77777777" w:rsidR="004E191A" w:rsidRDefault="004E191A" w:rsidP="00397F76">
      <w:pPr>
        <w:pStyle w:val="NormalWeb"/>
      </w:pPr>
    </w:p>
    <w:p w14:paraId="20229B6D" w14:textId="77777777" w:rsidR="004E191A" w:rsidRDefault="004E191A" w:rsidP="00397F76">
      <w:pPr>
        <w:pStyle w:val="NormalWeb"/>
      </w:pPr>
    </w:p>
    <w:p w14:paraId="6AB1658F" w14:textId="77777777" w:rsidR="004E191A" w:rsidRDefault="004E191A" w:rsidP="00397F76">
      <w:pPr>
        <w:pStyle w:val="NormalWeb"/>
      </w:pPr>
    </w:p>
    <w:p w14:paraId="32920B4C" w14:textId="77777777" w:rsidR="004E191A" w:rsidRDefault="004E191A" w:rsidP="00397F76">
      <w:pPr>
        <w:pStyle w:val="NormalWeb"/>
      </w:pPr>
    </w:p>
    <w:p w14:paraId="27C82F1D" w14:textId="77777777" w:rsidR="004E191A" w:rsidRDefault="004E191A" w:rsidP="00397F76">
      <w:pPr>
        <w:pStyle w:val="NormalWeb"/>
      </w:pPr>
    </w:p>
    <w:p w14:paraId="45C43078" w14:textId="77777777" w:rsidR="004E191A" w:rsidRDefault="004E191A" w:rsidP="00397F76">
      <w:pPr>
        <w:pStyle w:val="NormalWeb"/>
      </w:pPr>
    </w:p>
    <w:p w14:paraId="128449A2" w14:textId="77777777" w:rsidR="004E191A" w:rsidRDefault="004E191A" w:rsidP="00397F76">
      <w:pPr>
        <w:pStyle w:val="NormalWeb"/>
      </w:pPr>
    </w:p>
    <w:p w14:paraId="78097DC0" w14:textId="77777777" w:rsidR="004E191A" w:rsidRDefault="004E191A" w:rsidP="00397F76">
      <w:pPr>
        <w:pStyle w:val="NormalWeb"/>
      </w:pPr>
    </w:p>
    <w:p w14:paraId="1F2A2DE8" w14:textId="77777777" w:rsidR="004E191A" w:rsidRDefault="004E191A" w:rsidP="00397F76">
      <w:pPr>
        <w:pStyle w:val="NormalWeb"/>
      </w:pPr>
    </w:p>
    <w:p w14:paraId="302FDA33" w14:textId="77777777" w:rsidR="004E191A" w:rsidRDefault="004E191A" w:rsidP="00397F76">
      <w:pPr>
        <w:pStyle w:val="NormalWeb"/>
      </w:pPr>
    </w:p>
    <w:p w14:paraId="36D2A3DB" w14:textId="77777777" w:rsidR="004E191A" w:rsidRDefault="004E191A" w:rsidP="00397F76">
      <w:pPr>
        <w:pStyle w:val="NormalWeb"/>
      </w:pPr>
    </w:p>
    <w:p w14:paraId="49E4CD6B" w14:textId="77777777" w:rsidR="004E191A" w:rsidRDefault="004E191A" w:rsidP="00397F76">
      <w:pPr>
        <w:pStyle w:val="NormalWeb"/>
      </w:pPr>
    </w:p>
    <w:p w14:paraId="69A958F0" w14:textId="77777777" w:rsidR="004E191A" w:rsidRDefault="004E191A" w:rsidP="00397F76">
      <w:pPr>
        <w:pStyle w:val="NormalWeb"/>
      </w:pPr>
    </w:p>
    <w:p w14:paraId="20C5CB94" w14:textId="77777777" w:rsidR="004E191A" w:rsidRDefault="004E191A" w:rsidP="00397F76">
      <w:pPr>
        <w:pStyle w:val="NormalWeb"/>
      </w:pPr>
    </w:p>
    <w:p w14:paraId="5F1F9ED1" w14:textId="77777777" w:rsidR="004E191A" w:rsidRDefault="004E191A" w:rsidP="004E191A">
      <w:pPr>
        <w:jc w:val="both"/>
        <w:rPr>
          <w:rFonts w:ascii="GHEA Grapalat" w:hAnsi="GHEA Grapalat" w:cs="Sylfaen"/>
          <w:i/>
          <w:sz w:val="22"/>
          <w:szCs w:val="22"/>
          <w:lang w:val="af-ZA"/>
        </w:rPr>
      </w:pPr>
      <w:r>
        <w:rPr>
          <w:rFonts w:ascii="GHEA Grapalat" w:hAnsi="GHEA Grapalat" w:cs="Sylfaen"/>
          <w:i/>
          <w:sz w:val="22"/>
          <w:szCs w:val="22"/>
          <w:lang w:val="af-ZA"/>
        </w:rPr>
        <w:br w:type="page"/>
      </w: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 xml:space="preserve">: </w:t>
      </w:r>
    </w:p>
    <w:p w14:paraId="5B1C9EA7"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fldChar w:fldCharType="begin"/>
      </w:r>
      <w:r w:rsidRPr="00F24BB3">
        <w:rPr>
          <w:lang w:val="af-ZA"/>
        </w:rPr>
        <w:instrText>HYPERLINK "http://www.armeps.am"</w:instrText>
      </w:r>
      <w:r>
        <w:fldChar w:fldCharType="separate"/>
      </w:r>
      <w:r>
        <w:rPr>
          <w:rStyle w:val="Hyperlink"/>
          <w:rFonts w:ascii="GHEA Grapalat" w:hAnsi="GHEA Grapalat" w:cs="Sylfaen"/>
          <w:i/>
          <w:sz w:val="22"/>
          <w:szCs w:val="22"/>
          <w:lang w:val="af-ZA"/>
        </w:rPr>
        <w:t>www.armeps.am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9"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hyperlink r:id="rId10"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F24BB3">
        <w:rPr>
          <w:lang w:val="af-ZA"/>
        </w:rPr>
        <w:instrText>HYPERLINK "http://www.procurement.am"</w:instrText>
      </w:r>
      <w:r>
        <w:fldChar w:fldCharType="separate"/>
      </w:r>
      <w:r>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F24BB3">
        <w:rPr>
          <w:lang w:val="af-ZA"/>
        </w:rPr>
        <w:instrText>HYPERLINK "http://gnumner.am/website/images/original/%D5%88%D5%92%D5%82%D4%B5%D5%91%D5%88%D5%92%D5%85%D5%91.docx"</w:instrText>
      </w:r>
      <w:r>
        <w:fldChar w:fldCharType="separate"/>
      </w:r>
      <w:r>
        <w:rPr>
          <w:rStyle w:val="Hyperlink"/>
          <w:rFonts w:ascii="GHEA Grapalat" w:hAnsi="GHEA Grapalat" w:cs="Sylfaen"/>
          <w:i/>
          <w:sz w:val="22"/>
          <w:szCs w:val="22"/>
          <w:lang w:val="af-ZA"/>
        </w:rPr>
        <w:t>Էլեկտրոնային գնումների կատարման ուղեցույց</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hyperlink r:id="rId11" w:history="1">
        <w:r>
          <w:rPr>
            <w:rStyle w:val="Hyperlink"/>
            <w:rFonts w:ascii="GHEA Grapalat" w:hAnsi="GHEA Grapalat" w:cs="Sylfaen"/>
            <w:i/>
            <w:sz w:val="22"/>
            <w:szCs w:val="22"/>
            <w:lang w:val="af-ZA"/>
          </w:rPr>
          <w:t>http://gnumner.am/hy/page/ughecuycner_dzernarkner/</w:t>
        </w:r>
      </w:hyperlink>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3839FC07" w14:textId="77777777" w:rsidR="004E191A" w:rsidRPr="008B1CD2" w:rsidRDefault="004E191A" w:rsidP="004E191A">
      <w:pPr>
        <w:ind w:firstLine="567"/>
        <w:jc w:val="center"/>
        <w:rPr>
          <w:rFonts w:ascii="GHEA Grapalat" w:hAnsi="GHEA Grapalat"/>
          <w:b/>
          <w:sz w:val="20"/>
          <w:lang w:val="af-ZA"/>
        </w:rPr>
      </w:pPr>
    </w:p>
    <w:p w14:paraId="4F6B598F" w14:textId="7515FB03"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w:t>
      </w:r>
      <w:r w:rsidR="00656EB2" w:rsidRPr="00656EB2">
        <w:rPr>
          <w:rFonts w:ascii="GHEA Grapalat" w:hAnsi="GHEA Grapalat"/>
          <w:b/>
          <w:bCs/>
          <w:sz w:val="20"/>
          <w:lang w:val="af-ZA"/>
        </w:rPr>
        <w:t>ԵՐ</w:t>
      </w:r>
      <w:r w:rsidR="00656EB2">
        <w:rPr>
          <w:rFonts w:ascii="GHEA Grapalat" w:hAnsi="GHEA Grapalat"/>
          <w:b/>
          <w:bCs/>
          <w:sz w:val="20"/>
          <w:lang w:val="af-ZA"/>
        </w:rPr>
        <w:t>ԵՎ</w:t>
      </w:r>
      <w:r w:rsidR="00656EB2" w:rsidRPr="00656EB2">
        <w:rPr>
          <w:rFonts w:ascii="GHEA Grapalat" w:hAnsi="GHEA Grapalat"/>
          <w:b/>
          <w:bCs/>
          <w:sz w:val="20"/>
          <w:lang w:val="af-ZA"/>
        </w:rPr>
        <w:t xml:space="preserve">ԱՆ </w:t>
      </w:r>
      <w:r w:rsidR="00656EB2" w:rsidRPr="00672811">
        <w:rPr>
          <w:rFonts w:ascii="GHEA Grapalat" w:hAnsi="GHEA Grapalat"/>
          <w:b/>
          <w:sz w:val="20"/>
          <w:lang w:val="af-ZA"/>
        </w:rPr>
        <w:t xml:space="preserve">ՔԱՂԱՔԻ ՔԱՆԱՔԵՌ-ԶԵՅԹՈՒՆ, ԱՎԱՆ, ԱՐԱԲԿԻՐ ԵՎ ԴԱՎԹԱՇԵՆ ՎԱՐՉԱԿԱՆ ՇՐՋԱՆՆԵՐԻ ՃԱՆԱՊԱՐՀՆԵՐԻ </w:t>
      </w:r>
      <w:r w:rsidR="00895223" w:rsidRPr="00672811">
        <w:rPr>
          <w:rFonts w:ascii="GHEA Grapalat" w:hAnsi="GHEA Grapalat"/>
          <w:b/>
          <w:sz w:val="20"/>
          <w:lang w:val="af-ZA"/>
        </w:rPr>
        <w:t>ՄԻՋԻՆ ՆՈՐՈԳՄԱՆ</w:t>
      </w:r>
      <w:r w:rsidR="00895223" w:rsidRPr="00725BBC">
        <w:rPr>
          <w:rFonts w:ascii="GHEA Grapalat" w:hAnsi="GHEA Grapalat"/>
          <w:b/>
          <w:sz w:val="20"/>
          <w:lang w:val="af-ZA"/>
        </w:rPr>
        <w:t xml:space="preserve"> </w:t>
      </w:r>
      <w:r w:rsidR="00725BBC" w:rsidRPr="00725BBC">
        <w:rPr>
          <w:rFonts w:ascii="GHEA Grapalat" w:hAnsi="GHEA Grapalat"/>
          <w:b/>
          <w:sz w:val="20"/>
          <w:lang w:val="af-ZA"/>
        </w:rPr>
        <w:t>ԱՇԽԱՏԱՆՔՆԵՐԻ</w:t>
      </w:r>
      <w:r w:rsidR="00725BBC"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cs="Sylfaen"/>
          <w:b/>
          <w:sz w:val="20"/>
        </w:rPr>
        <w:t>ԲԱՑ</w:t>
      </w:r>
      <w:r>
        <w:rPr>
          <w:rFonts w:ascii="GHEA Grapalat" w:hAnsi="GHEA Grapalat" w:cs="Times Armenian"/>
          <w:b/>
          <w:sz w:val="20"/>
          <w:lang w:val="af-ZA"/>
        </w:rPr>
        <w:t xml:space="preserve"> </w:t>
      </w:r>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7F7E372F" w:rsidR="004E191A" w:rsidRDefault="004E191A" w:rsidP="004E191A">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8B1CD2">
        <w:rPr>
          <w:rFonts w:ascii="GHEA Grapalat" w:hAnsi="GHEA Grapalat" w:cs="Times Armenian"/>
          <w:sz w:val="20"/>
          <w:lang w:val="af-ZA"/>
        </w:rPr>
        <w:t>ԵՔ-ԲՄԱՇՁԲ-</w:t>
      </w:r>
      <w:r w:rsidR="001D151A">
        <w:rPr>
          <w:rFonts w:ascii="GHEA Grapalat" w:hAnsi="GHEA Grapalat" w:cs="Times Armenian"/>
          <w:sz w:val="20"/>
          <w:lang w:val="af-ZA"/>
        </w:rPr>
        <w:t>24/36</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բաց</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2E6DD41" w14:textId="45062D10" w:rsidR="004E191A" w:rsidRDefault="004E191A" w:rsidP="004E191A">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1DC30CD0" w14:textId="77777777" w:rsidR="004E191A" w:rsidRDefault="004E191A" w:rsidP="00725BBC">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համակարգում </w:t>
      </w:r>
      <w:proofErr w:type="spellStart"/>
      <w:r>
        <w:rPr>
          <w:rFonts w:ascii="GHEA Grapalat" w:hAnsi="GHEA Grapalat" w:cs="Sylfaen"/>
          <w:sz w:val="20"/>
        </w:rPr>
        <w:t>գրանցված</w:t>
      </w:r>
      <w:proofErr w:type="spellEnd"/>
      <w:r>
        <w:rPr>
          <w:rFonts w:ascii="GHEA Grapalat" w:hAnsi="GHEA Grapalat" w:cs="Sylfae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5ECF4753" w14:textId="77777777" w:rsidR="004E191A" w:rsidRDefault="004E191A" w:rsidP="00397F76">
      <w:pPr>
        <w:pStyle w:val="NormalWeb"/>
        <w:rPr>
          <w:lang w:val="af-ZA"/>
        </w:rPr>
      </w:pPr>
      <w:r>
        <w:t>Համակարգում</w:t>
      </w:r>
      <w:r w:rsidRPr="00036665">
        <w:rPr>
          <w:lang w:val="af-ZA"/>
        </w:rPr>
        <w:t xml:space="preserve"> </w:t>
      </w:r>
      <w:r>
        <w:t>որպես</w:t>
      </w:r>
      <w:r w:rsidRPr="00036665">
        <w:rPr>
          <w:lang w:val="af-ZA"/>
        </w:rPr>
        <w:t xml:space="preserve"> </w:t>
      </w:r>
      <w:r>
        <w:rPr>
          <w:lang w:val="en-US"/>
        </w:rPr>
        <w:t>մ</w:t>
      </w:r>
      <w:r>
        <w:t>ասնակից</w:t>
      </w:r>
      <w:r w:rsidRPr="00036665">
        <w:rPr>
          <w:lang w:val="af-ZA"/>
        </w:rPr>
        <w:t xml:space="preserve"> </w:t>
      </w:r>
      <w:r>
        <w:t>գրանցվելու</w:t>
      </w:r>
      <w:r w:rsidRPr="00036665">
        <w:rPr>
          <w:lang w:val="af-ZA"/>
        </w:rPr>
        <w:t xml:space="preserve"> </w:t>
      </w:r>
      <w:r>
        <w:t>նպատակով</w:t>
      </w:r>
      <w:r w:rsidRPr="00036665">
        <w:rPr>
          <w:lang w:val="af-ZA"/>
        </w:rPr>
        <w:t xml:space="preserve"> </w:t>
      </w:r>
      <w:proofErr w:type="spellStart"/>
      <w:r>
        <w:rPr>
          <w:lang w:val="en-US"/>
        </w:rPr>
        <w:t>անձը</w:t>
      </w:r>
      <w:proofErr w:type="spellEnd"/>
      <w:r>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www.armeps.am </w:t>
      </w:r>
      <w:proofErr w:type="spellStart"/>
      <w:r>
        <w:rPr>
          <w:lang w:val="en-US"/>
        </w:rPr>
        <w:t>հասցեով</w:t>
      </w:r>
      <w:proofErr w:type="spellEnd"/>
      <w:r>
        <w:rPr>
          <w:lang w:val="af-ZA"/>
        </w:rPr>
        <w:t xml:space="preserve"> </w:t>
      </w:r>
      <w:proofErr w:type="spellStart"/>
      <w:r>
        <w:rPr>
          <w:lang w:val="en-US"/>
        </w:rPr>
        <w:t>գործող</w:t>
      </w:r>
      <w:proofErr w:type="spellEnd"/>
      <w:r>
        <w:rPr>
          <w:lang w:val="af-ZA"/>
        </w:rPr>
        <w:t xml:space="preserve"> </w:t>
      </w:r>
      <w:proofErr w:type="spellStart"/>
      <w:r>
        <w:rPr>
          <w:lang w:val="en-US"/>
        </w:rPr>
        <w:t>ինտերնետային</w:t>
      </w:r>
      <w:proofErr w:type="spellEnd"/>
      <w:r>
        <w:rPr>
          <w:lang w:val="af-ZA"/>
        </w:rPr>
        <w:t xml:space="preserve"> </w:t>
      </w:r>
      <w:r>
        <w:t>կայք</w:t>
      </w:r>
      <w:r w:rsidRPr="00036665">
        <w:rPr>
          <w:lang w:val="af-ZA"/>
        </w:rPr>
        <w:t xml:space="preserve"> </w:t>
      </w:r>
      <w:r>
        <w:t>և</w:t>
      </w:r>
      <w:r w:rsidRPr="00036665">
        <w:rPr>
          <w:lang w:val="af-ZA"/>
        </w:rPr>
        <w:t xml:space="preserve"> </w:t>
      </w:r>
      <w:r>
        <w:t>լրացնում</w:t>
      </w:r>
      <w:r w:rsidRPr="00036665">
        <w:rPr>
          <w:lang w:val="af-ZA"/>
        </w:rPr>
        <w:t xml:space="preserve"> </w:t>
      </w:r>
      <w:r>
        <w:t>համապատասխան</w:t>
      </w:r>
      <w:r w:rsidRPr="00036665">
        <w:rPr>
          <w:lang w:val="af-ZA"/>
        </w:rPr>
        <w:t xml:space="preserve"> </w:t>
      </w:r>
      <w:r>
        <w:t>պահանջվող</w:t>
      </w:r>
      <w:r w:rsidRPr="00036665">
        <w:rPr>
          <w:lang w:val="af-ZA"/>
        </w:rPr>
        <w:t xml:space="preserve"> </w:t>
      </w:r>
      <w:r>
        <w:t>տեղեկատվությունը</w:t>
      </w:r>
      <w:r>
        <w:rPr>
          <w:lang w:val="af-ZA"/>
        </w:rPr>
        <w:t xml:space="preserve">, </w:t>
      </w:r>
      <w:r>
        <w:t>որից</w:t>
      </w:r>
      <w:r w:rsidRPr="00036665">
        <w:rPr>
          <w:lang w:val="af-ZA"/>
        </w:rPr>
        <w:t xml:space="preserve"> </w:t>
      </w:r>
      <w:r>
        <w:t>հետո</w:t>
      </w:r>
      <w:r w:rsidRPr="00036665">
        <w:rPr>
          <w:lang w:val="af-ZA"/>
        </w:rPr>
        <w:t xml:space="preserve"> </w:t>
      </w:r>
      <w:r>
        <w:t>գրանցումը</w:t>
      </w:r>
      <w:r w:rsidRPr="00036665">
        <w:rPr>
          <w:lang w:val="af-ZA"/>
        </w:rPr>
        <w:t xml:space="preserve"> </w:t>
      </w:r>
      <w:r>
        <w:t>հաստատելու</w:t>
      </w:r>
      <w:r w:rsidRPr="00036665">
        <w:rPr>
          <w:lang w:val="af-ZA"/>
        </w:rPr>
        <w:t xml:space="preserve"> </w:t>
      </w:r>
      <w:r>
        <w:t>նպատակով</w:t>
      </w:r>
      <w:r w:rsidRPr="00036665">
        <w:rPr>
          <w:lang w:val="af-ZA"/>
        </w:rPr>
        <w:t xml:space="preserve"> </w:t>
      </w:r>
      <w:r>
        <w:t>էլեկտրոնային</w:t>
      </w:r>
      <w:r w:rsidRPr="00036665">
        <w:rPr>
          <w:lang w:val="af-ZA"/>
        </w:rPr>
        <w:t xml:space="preserve"> </w:t>
      </w:r>
      <w:r>
        <w:t>փոստի</w:t>
      </w:r>
      <w:r w:rsidRPr="00036665">
        <w:rPr>
          <w:lang w:val="af-ZA"/>
        </w:rPr>
        <w:t xml:space="preserve"> </w:t>
      </w:r>
      <w:r>
        <w:t>միջոցով</w:t>
      </w:r>
      <w:r w:rsidRPr="00036665">
        <w:rPr>
          <w:lang w:val="af-ZA"/>
        </w:rPr>
        <w:t xml:space="preserve"> </w:t>
      </w:r>
      <w:r>
        <w:t>ստացված</w:t>
      </w:r>
      <w:r w:rsidRPr="00036665">
        <w:rPr>
          <w:lang w:val="af-ZA"/>
        </w:rPr>
        <w:t xml:space="preserve"> </w:t>
      </w:r>
      <w:r>
        <w:t>թվի</w:t>
      </w:r>
      <w:r w:rsidRPr="00036665">
        <w:rPr>
          <w:lang w:val="af-ZA"/>
        </w:rPr>
        <w:t xml:space="preserve"> </w:t>
      </w:r>
      <w:r>
        <w:t>և</w:t>
      </w:r>
      <w:r>
        <w:rPr>
          <w:lang w:val="af-ZA"/>
        </w:rPr>
        <w:t xml:space="preserve"> (</w:t>
      </w:r>
      <w:r>
        <w:t>կամ</w:t>
      </w:r>
      <w:r>
        <w:rPr>
          <w:lang w:val="af-ZA"/>
        </w:rPr>
        <w:t xml:space="preserve">) </w:t>
      </w:r>
      <w:r>
        <w:t>տառերի</w:t>
      </w:r>
      <w:r w:rsidRPr="00036665">
        <w:rPr>
          <w:lang w:val="af-ZA"/>
        </w:rPr>
        <w:t xml:space="preserve"> </w:t>
      </w:r>
      <w:r>
        <w:t>կոմբինացիան</w:t>
      </w:r>
      <w:r w:rsidRPr="00036665">
        <w:rPr>
          <w:lang w:val="af-ZA"/>
        </w:rPr>
        <w:t xml:space="preserve"> </w:t>
      </w:r>
      <w:r>
        <w:t>մուտքագրում</w:t>
      </w:r>
      <w:r w:rsidRPr="00036665">
        <w:rPr>
          <w:lang w:val="af-ZA"/>
        </w:rPr>
        <w:t xml:space="preserve"> </w:t>
      </w:r>
      <w:r>
        <w:t>է</w:t>
      </w:r>
      <w:r w:rsidRPr="00036665">
        <w:rPr>
          <w:lang w:val="af-ZA"/>
        </w:rPr>
        <w:t xml:space="preserve"> </w:t>
      </w:r>
      <w:r>
        <w:rPr>
          <w:lang w:val="en-US"/>
        </w:rPr>
        <w:t>հ</w:t>
      </w:r>
      <w:r>
        <w:t>ամակարգ</w:t>
      </w:r>
      <w:r>
        <w:rPr>
          <w:lang w:val="af-ZA"/>
        </w:rPr>
        <w:t xml:space="preserve">: </w:t>
      </w:r>
      <w:proofErr w:type="spellStart"/>
      <w:r>
        <w:rPr>
          <w:lang w:val="en-US"/>
        </w:rPr>
        <w:t>Նշված</w:t>
      </w:r>
      <w:proofErr w:type="spellEnd"/>
      <w:r>
        <w:rPr>
          <w:lang w:val="af-ZA"/>
        </w:rPr>
        <w:t xml:space="preserve"> </w:t>
      </w:r>
      <w:r>
        <w:rPr>
          <w:lang w:val="en-US"/>
        </w:rPr>
        <w:t>տ</w:t>
      </w:r>
      <w:r>
        <w:t>եղեկատվությունը</w:t>
      </w:r>
      <w:r w:rsidRPr="00036665">
        <w:rPr>
          <w:lang w:val="af-ZA"/>
        </w:rPr>
        <w:t xml:space="preserve"> </w:t>
      </w:r>
      <w:r>
        <w:t>ճիշտ</w:t>
      </w:r>
      <w:r w:rsidRPr="00036665">
        <w:rPr>
          <w:lang w:val="af-ZA"/>
        </w:rPr>
        <w:t xml:space="preserve"> </w:t>
      </w:r>
      <w:r>
        <w:t>մուտքա</w:t>
      </w:r>
      <w:r>
        <w:rPr>
          <w:lang w:val="af-ZA"/>
        </w:rPr>
        <w:softHyphen/>
      </w:r>
      <w:r>
        <w:t>գրե</w:t>
      </w:r>
      <w:r>
        <w:rPr>
          <w:lang w:val="af-ZA"/>
        </w:rPr>
        <w:softHyphen/>
      </w:r>
      <w:r>
        <w:t>լու</w:t>
      </w:r>
      <w:r>
        <w:rPr>
          <w:lang w:val="af-ZA"/>
        </w:rPr>
        <w:softHyphen/>
      </w:r>
      <w:r>
        <w:t>ց</w:t>
      </w:r>
      <w:r w:rsidRPr="00036665">
        <w:rPr>
          <w:lang w:val="af-ZA"/>
        </w:rPr>
        <w:t xml:space="preserve"> </w:t>
      </w:r>
      <w:r>
        <w:t>հետո</w:t>
      </w:r>
      <w:r w:rsidRPr="00036665">
        <w:rPr>
          <w:lang w:val="af-ZA"/>
        </w:rPr>
        <w:t xml:space="preserve"> </w:t>
      </w:r>
      <w:proofErr w:type="spellStart"/>
      <w:r>
        <w:rPr>
          <w:lang w:val="en-US"/>
        </w:rPr>
        <w:t>անձը</w:t>
      </w:r>
      <w:proofErr w:type="spellEnd"/>
      <w:r>
        <w:rPr>
          <w:lang w:val="af-ZA"/>
        </w:rPr>
        <w:t xml:space="preserve"> </w:t>
      </w:r>
      <w:r>
        <w:t>համարվում</w:t>
      </w:r>
      <w:r w:rsidRPr="00036665">
        <w:rPr>
          <w:lang w:val="af-ZA"/>
        </w:rPr>
        <w:t xml:space="preserve"> </w:t>
      </w:r>
      <w:r>
        <w:t>է</w:t>
      </w:r>
      <w:r w:rsidRPr="00036665">
        <w:rPr>
          <w:lang w:val="af-ZA"/>
        </w:rPr>
        <w:t xml:space="preserve"> </w:t>
      </w:r>
      <w:r>
        <w:rPr>
          <w:lang w:val="en-US"/>
        </w:rPr>
        <w:t>հ</w:t>
      </w:r>
      <w:r>
        <w:t>ամակարգում</w:t>
      </w:r>
      <w:r w:rsidRPr="00036665">
        <w:rPr>
          <w:lang w:val="af-ZA"/>
        </w:rPr>
        <w:t xml:space="preserve"> </w:t>
      </w:r>
      <w:r>
        <w:t>գրանցված</w:t>
      </w:r>
      <w:r w:rsidRPr="00036665">
        <w:rPr>
          <w:lang w:val="af-ZA"/>
        </w:rPr>
        <w:t xml:space="preserve"> </w:t>
      </w:r>
      <w:proofErr w:type="spellStart"/>
      <w:r>
        <w:rPr>
          <w:lang w:val="en-US"/>
        </w:rPr>
        <w:t>մասնակից</w:t>
      </w:r>
      <w:proofErr w:type="spellEnd"/>
      <w:r>
        <w:rPr>
          <w:lang w:val="af-ZA"/>
        </w:rPr>
        <w:t xml:space="preserve">, </w:t>
      </w:r>
      <w:r>
        <w:t>ինչի</w:t>
      </w:r>
      <w:r w:rsidRPr="00036665">
        <w:rPr>
          <w:lang w:val="af-ZA"/>
        </w:rPr>
        <w:t xml:space="preserve"> </w:t>
      </w:r>
      <w:r>
        <w:t>մասին</w:t>
      </w:r>
      <w:r w:rsidRPr="00036665">
        <w:rPr>
          <w:lang w:val="af-ZA"/>
        </w:rPr>
        <w:t xml:space="preserve"> </w:t>
      </w:r>
      <w:r>
        <w:t>ավտոմատ</w:t>
      </w:r>
      <w:r w:rsidRPr="00036665">
        <w:rPr>
          <w:lang w:val="af-ZA"/>
        </w:rPr>
        <w:t xml:space="preserve"> </w:t>
      </w:r>
      <w:r>
        <w:t>եղանակով</w:t>
      </w:r>
      <w:r w:rsidRPr="00036665">
        <w:rPr>
          <w:lang w:val="af-ZA"/>
        </w:rPr>
        <w:t xml:space="preserve"> </w:t>
      </w:r>
      <w:r>
        <w:t>ստանում</w:t>
      </w:r>
      <w:r w:rsidRPr="00036665">
        <w:rPr>
          <w:lang w:val="af-ZA"/>
        </w:rPr>
        <w:t xml:space="preserve"> </w:t>
      </w:r>
      <w:r>
        <w:t>է</w:t>
      </w:r>
      <w:r w:rsidRPr="00036665">
        <w:rPr>
          <w:lang w:val="af-ZA"/>
        </w:rPr>
        <w:t xml:space="preserve"> </w:t>
      </w:r>
      <w:r>
        <w:t>ծանուցում</w:t>
      </w:r>
      <w:r>
        <w:rPr>
          <w:lang w:val="af-ZA"/>
        </w:rPr>
        <w:t xml:space="preserve">: </w:t>
      </w:r>
      <w:r>
        <w:t>Մասնակցի</w:t>
      </w:r>
      <w:r w:rsidRPr="00036665">
        <w:rPr>
          <w:lang w:val="af-ZA"/>
        </w:rPr>
        <w:t xml:space="preserve"> </w:t>
      </w:r>
      <w:r>
        <w:t>գրանցումն</w:t>
      </w:r>
      <w:r w:rsidRPr="00036665">
        <w:rPr>
          <w:lang w:val="af-ZA"/>
        </w:rPr>
        <w:t xml:space="preserve"> </w:t>
      </w:r>
      <w:r>
        <w:t>ավտոմատ</w:t>
      </w:r>
      <w:r w:rsidRPr="00036665">
        <w:rPr>
          <w:lang w:val="af-ZA"/>
        </w:rPr>
        <w:t xml:space="preserve"> </w:t>
      </w:r>
      <w:r>
        <w:t>եղանակով</w:t>
      </w:r>
      <w:r w:rsidRPr="00036665">
        <w:rPr>
          <w:lang w:val="af-ZA"/>
        </w:rPr>
        <w:t xml:space="preserve"> </w:t>
      </w:r>
      <w:r>
        <w:t>համարվում</w:t>
      </w:r>
      <w:r w:rsidRPr="00036665">
        <w:rPr>
          <w:lang w:val="af-ZA"/>
        </w:rPr>
        <w:t xml:space="preserve"> </w:t>
      </w:r>
      <w:r>
        <w:t>է</w:t>
      </w:r>
      <w:r w:rsidRPr="00036665">
        <w:rPr>
          <w:lang w:val="af-ZA"/>
        </w:rPr>
        <w:t xml:space="preserve"> </w:t>
      </w:r>
      <w:r>
        <w:t>չեղյալ</w:t>
      </w:r>
      <w:r>
        <w:rPr>
          <w:lang w:val="af-ZA"/>
        </w:rPr>
        <w:t xml:space="preserve">, </w:t>
      </w:r>
      <w:r>
        <w:t>եթե</w:t>
      </w:r>
      <w:r w:rsidRPr="00036665">
        <w:rPr>
          <w:lang w:val="af-ZA"/>
        </w:rPr>
        <w:t xml:space="preserve"> </w:t>
      </w:r>
      <w:r>
        <w:rPr>
          <w:lang w:val="en-US"/>
        </w:rPr>
        <w:t>հ</w:t>
      </w:r>
      <w:r>
        <w:t>ամակարգում</w:t>
      </w:r>
      <w:r w:rsidRPr="00036665">
        <w:rPr>
          <w:lang w:val="af-ZA"/>
        </w:rPr>
        <w:t xml:space="preserve"> </w:t>
      </w:r>
      <w:r>
        <w:t>գրանցվելու</w:t>
      </w:r>
      <w:r w:rsidRPr="00036665">
        <w:rPr>
          <w:lang w:val="af-ZA"/>
        </w:rPr>
        <w:t xml:space="preserve"> </w:t>
      </w:r>
      <w:r>
        <w:t>օրվանից</w:t>
      </w:r>
      <w:r w:rsidRPr="00036665">
        <w:rPr>
          <w:lang w:val="af-ZA"/>
        </w:rPr>
        <w:t xml:space="preserve"> </w:t>
      </w:r>
      <w:r>
        <w:t>հաշված</w:t>
      </w:r>
      <w:r>
        <w:rPr>
          <w:lang w:val="af-ZA"/>
        </w:rPr>
        <w:t xml:space="preserve"> 30 </w:t>
      </w:r>
      <w:r>
        <w:t>օրացուցային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վերջինս</w:t>
      </w:r>
      <w:r w:rsidRPr="00036665">
        <w:rPr>
          <w:lang w:val="af-ZA"/>
        </w:rPr>
        <w:t xml:space="preserve"> </w:t>
      </w:r>
      <w:r>
        <w:t>մուտք</w:t>
      </w:r>
      <w:r w:rsidRPr="00036665">
        <w:rPr>
          <w:lang w:val="af-ZA"/>
        </w:rPr>
        <w:t xml:space="preserve"> </w:t>
      </w:r>
      <w:r>
        <w:t>չի</w:t>
      </w:r>
      <w:r w:rsidRPr="00036665">
        <w:rPr>
          <w:lang w:val="af-ZA"/>
        </w:rPr>
        <w:t xml:space="preserve"> </w:t>
      </w:r>
      <w:r>
        <w:t>գործում</w:t>
      </w:r>
      <w:r w:rsidRPr="00036665">
        <w:rPr>
          <w:lang w:val="af-ZA"/>
        </w:rPr>
        <w:t xml:space="preserve"> </w:t>
      </w:r>
      <w:r>
        <w:rPr>
          <w:lang w:val="en-US"/>
        </w:rPr>
        <w:t>հ</w:t>
      </w:r>
      <w:r>
        <w:t>ամակարգ</w:t>
      </w:r>
      <w:r w:rsidRPr="00036665">
        <w:rPr>
          <w:lang w:val="af-ZA"/>
        </w:rPr>
        <w:t xml:space="preserve"> </w:t>
      </w:r>
      <w:r>
        <w:t>կամ</w:t>
      </w:r>
      <w:r w:rsidRPr="00036665">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t>
      </w:r>
      <w:r>
        <w:t>սակայն</w:t>
      </w:r>
      <w:r w:rsidRPr="00036665">
        <w:rPr>
          <w:lang w:val="af-ZA"/>
        </w:rPr>
        <w:t xml:space="preserve"> </w:t>
      </w:r>
      <w:r>
        <w:t>համակարգ</w:t>
      </w:r>
      <w:r w:rsidRPr="00036665">
        <w:rPr>
          <w:lang w:val="af-ZA"/>
        </w:rPr>
        <w:t xml:space="preserve"> </w:t>
      </w:r>
      <w:r>
        <w:t>չի</w:t>
      </w:r>
      <w:r w:rsidRPr="00036665">
        <w:rPr>
          <w:lang w:val="af-ZA"/>
        </w:rPr>
        <w:t xml:space="preserve"> </w:t>
      </w:r>
      <w:r>
        <w:t>մուտքագրում</w:t>
      </w:r>
      <w:r w:rsidRPr="00036665">
        <w:rPr>
          <w:lang w:val="af-ZA"/>
        </w:rPr>
        <w:t xml:space="preserve"> </w:t>
      </w:r>
      <w:r>
        <w:t>տեղեկատվությունը</w:t>
      </w:r>
      <w:r>
        <w:rPr>
          <w:lang w:val="af-ZA"/>
        </w:rPr>
        <w:t xml:space="preserve">: </w:t>
      </w:r>
      <w:r>
        <w:t>Այս</w:t>
      </w:r>
      <w:r w:rsidRPr="00036665">
        <w:rPr>
          <w:lang w:val="af-ZA"/>
        </w:rPr>
        <w:t xml:space="preserve"> </w:t>
      </w:r>
      <w:r>
        <w:t>պարագայում</w:t>
      </w:r>
      <w:r w:rsidRPr="00036665">
        <w:rPr>
          <w:lang w:val="af-ZA"/>
        </w:rPr>
        <w:t xml:space="preserve"> </w:t>
      </w:r>
      <w:r>
        <w:t>իրականացվում</w:t>
      </w:r>
      <w:r w:rsidRPr="00036665">
        <w:rPr>
          <w:lang w:val="af-ZA"/>
        </w:rPr>
        <w:t xml:space="preserve"> </w:t>
      </w:r>
      <w:r>
        <w:t>է</w:t>
      </w:r>
      <w:r w:rsidRPr="00036665">
        <w:rPr>
          <w:lang w:val="af-ZA"/>
        </w:rPr>
        <w:t xml:space="preserve"> </w:t>
      </w:r>
      <w:r>
        <w:t>գրանցման</w:t>
      </w:r>
      <w:r w:rsidRPr="00036665">
        <w:rPr>
          <w:lang w:val="af-ZA"/>
        </w:rPr>
        <w:t xml:space="preserve"> </w:t>
      </w:r>
      <w:r>
        <w:t>նոր</w:t>
      </w:r>
      <w:r w:rsidRPr="00036665">
        <w:rPr>
          <w:lang w:val="af-ZA"/>
        </w:rPr>
        <w:t xml:space="preserve"> </w:t>
      </w:r>
      <w:r>
        <w:t>գործընթաց</w:t>
      </w:r>
      <w:r>
        <w:rPr>
          <w:lang w:val="af-ZA"/>
        </w:rPr>
        <w:t>:</w:t>
      </w:r>
    </w:p>
    <w:p w14:paraId="50F02B18" w14:textId="77777777" w:rsidR="004E191A" w:rsidRPr="00C45E14" w:rsidRDefault="004E191A" w:rsidP="00B04E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sidRPr="00C45E14">
        <w:rPr>
          <w:rFonts w:ascii="GHEA Grapalat" w:hAnsi="GHEA Grapalat" w:cs="Sylfaen"/>
          <w:sz w:val="20"/>
          <w:lang w:val="af-ZA"/>
        </w:rPr>
        <w:t xml:space="preserve"> </w:t>
      </w:r>
      <w:proofErr w:type="spellStart"/>
      <w:r>
        <w:rPr>
          <w:rFonts w:ascii="GHEA Grapalat" w:hAnsi="GHEA Grapalat" w:cs="Sylfaen"/>
          <w:sz w:val="20"/>
        </w:rPr>
        <w:t>դատարաններում</w:t>
      </w:r>
      <w:proofErr w:type="spellEnd"/>
      <w:r w:rsidRPr="008B1CD2">
        <w:rPr>
          <w:rFonts w:ascii="GHEA Grapalat" w:hAnsi="GHEA Grapalat" w:cs="Sylfaen"/>
          <w:sz w:val="20"/>
        </w:rPr>
        <w:t>։</w:t>
      </w:r>
      <w:r w:rsidRPr="00C45E14">
        <w:rPr>
          <w:rFonts w:ascii="GHEA Grapalat" w:hAnsi="GHEA Grapalat" w:cs="Sylfaen"/>
          <w:sz w:val="20"/>
          <w:lang w:val="af-ZA"/>
        </w:rPr>
        <w:t xml:space="preserve"> </w:t>
      </w:r>
    </w:p>
    <w:p w14:paraId="28B21FCC" w14:textId="3D2DDBCE" w:rsidR="004E191A" w:rsidRPr="008B1CD2" w:rsidRDefault="004E191A" w:rsidP="00397F76">
      <w:pPr>
        <w:pStyle w:val="NormalWeb"/>
      </w:pPr>
      <w:r w:rsidRPr="008B1CD2">
        <w:t>Գնահատող հանձնաժողովի քարտուղարի էլեկտրոնային փոստի հասցեն է` «</w:t>
      </w:r>
      <w:r w:rsidR="008B1CD2" w:rsidRPr="008B1CD2">
        <w:t>gor.muradyan@yerevan.am</w:t>
      </w:r>
      <w:r w:rsidRPr="008B1CD2">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4B8505B4" w14:textId="77777777" w:rsidR="004E191A" w:rsidRDefault="004E191A" w:rsidP="004E191A">
      <w:pPr>
        <w:ind w:left="360"/>
        <w:jc w:val="center"/>
        <w:rPr>
          <w:rFonts w:ascii="GHEA Grapalat" w:hAnsi="GHEA Grapalat" w:cs="Sylfaen"/>
          <w:b/>
          <w:sz w:val="20"/>
        </w:rPr>
      </w:pPr>
    </w:p>
    <w:p w14:paraId="1F2E2BAE" w14:textId="6E0FC874"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8B1CD2" w:rsidRPr="00417B96">
        <w:rPr>
          <w:rFonts w:ascii="GHEA Grapalat" w:hAnsi="GHEA Grapalat" w:cs="Sylfaen"/>
          <w:i w:val="0"/>
        </w:rPr>
        <w:t>Գնման</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առարկա</w:t>
      </w:r>
      <w:proofErr w:type="spellEnd"/>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proofErr w:type="spellStart"/>
      <w:r w:rsidR="008B1CD2" w:rsidRPr="00F30CB2">
        <w:rPr>
          <w:rFonts w:ascii="GHEA Grapalat" w:hAnsi="GHEA Grapalat" w:cs="Sylfaen"/>
          <w:i w:val="0"/>
        </w:rPr>
        <w:t>Երևանի</w:t>
      </w:r>
      <w:proofErr w:type="spellEnd"/>
      <w:r w:rsidR="008B1CD2" w:rsidRPr="00F30CB2">
        <w:rPr>
          <w:rFonts w:ascii="GHEA Grapalat" w:hAnsi="GHEA Grapalat" w:cs="Sylfaen"/>
          <w:i w:val="0"/>
        </w:rPr>
        <w:t xml:space="preserve"> </w:t>
      </w:r>
      <w:proofErr w:type="spellStart"/>
      <w:r w:rsidR="008B1CD2" w:rsidRPr="00F30CB2">
        <w:rPr>
          <w:rFonts w:ascii="GHEA Grapalat" w:hAnsi="GHEA Grapalat" w:cs="Sylfaen"/>
          <w:i w:val="0"/>
        </w:rPr>
        <w:t>քաղաքապետարանի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կարիքների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համար</w:t>
      </w:r>
      <w:proofErr w:type="spellEnd"/>
      <w:r w:rsidR="008B1CD2" w:rsidRPr="008B1CD2">
        <w:rPr>
          <w:rFonts w:ascii="GHEA Grapalat" w:hAnsi="GHEA Grapalat" w:cs="Sylfaen"/>
          <w:i w:val="0"/>
        </w:rPr>
        <w:t xml:space="preserve">` </w:t>
      </w:r>
      <w:proofErr w:type="spellStart"/>
      <w:r w:rsidR="00656EB2" w:rsidRPr="00656EB2">
        <w:rPr>
          <w:rFonts w:ascii="GHEA Grapalat" w:hAnsi="GHEA Grapalat" w:cs="Sylfaen"/>
          <w:i w:val="0"/>
        </w:rPr>
        <w:t>Երևան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քաղաքի</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Քանաքեռ-Զեյթուն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Ավան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Արաբկիր</w:t>
      </w:r>
      <w:proofErr w:type="spellEnd"/>
      <w:r w:rsidR="00656EB2" w:rsidRPr="00656EB2">
        <w:rPr>
          <w:rFonts w:ascii="GHEA Grapalat" w:hAnsi="GHEA Grapalat" w:cs="Sylfaen"/>
          <w:i w:val="0"/>
        </w:rPr>
        <w:t xml:space="preserve"> և </w:t>
      </w:r>
      <w:proofErr w:type="spellStart"/>
      <w:r w:rsidR="00656EB2" w:rsidRPr="00656EB2">
        <w:rPr>
          <w:rFonts w:ascii="GHEA Grapalat" w:hAnsi="GHEA Grapalat" w:cs="Sylfaen"/>
          <w:i w:val="0"/>
        </w:rPr>
        <w:t>Դավթաշեն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վարչական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շրջանների</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ճանապարհների</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միջին</w:t>
      </w:r>
      <w:proofErr w:type="spellEnd"/>
      <w:r w:rsidR="00656EB2" w:rsidRPr="00656EB2">
        <w:rPr>
          <w:rFonts w:ascii="GHEA Grapalat" w:hAnsi="GHEA Grapalat" w:cs="Sylfaen"/>
          <w:i w:val="0"/>
        </w:rPr>
        <w:t xml:space="preserve"> </w:t>
      </w:r>
      <w:proofErr w:type="spellStart"/>
      <w:r w:rsidR="00656EB2" w:rsidRPr="00656EB2">
        <w:rPr>
          <w:rFonts w:ascii="GHEA Grapalat" w:hAnsi="GHEA Grapalat" w:cs="Sylfaen"/>
          <w:i w:val="0"/>
        </w:rPr>
        <w:t>նորոգման</w:t>
      </w:r>
      <w:proofErr w:type="spellEnd"/>
      <w:r w:rsidR="00397F76" w:rsidRPr="00656EB2">
        <w:rPr>
          <w:rFonts w:ascii="GHEA Grapalat" w:hAnsi="GHEA Grapalat" w:cs="Sylfaen"/>
          <w:i w:val="0"/>
        </w:rPr>
        <w:t xml:space="preserve"> </w:t>
      </w:r>
      <w:proofErr w:type="spellStart"/>
      <w:r w:rsidR="00397F76" w:rsidRPr="00656EB2">
        <w:rPr>
          <w:rFonts w:ascii="GHEA Grapalat" w:hAnsi="GHEA Grapalat" w:cs="Sylfaen"/>
          <w:i w:val="0"/>
        </w:rPr>
        <w:t>աշխատանքների</w:t>
      </w:r>
      <w:proofErr w:type="spellEnd"/>
      <w:r w:rsidR="00397F76" w:rsidRPr="008B1CD2">
        <w:rPr>
          <w:rFonts w:ascii="GHEA Grapalat" w:hAnsi="GHEA Grapalat" w:cs="Sylfaen"/>
          <w:i w:val="0"/>
        </w:rPr>
        <w:t xml:space="preserve"> </w:t>
      </w:r>
      <w:proofErr w:type="spellStart"/>
      <w:r w:rsidR="008B1CD2" w:rsidRPr="008B1CD2">
        <w:rPr>
          <w:rFonts w:ascii="GHEA Grapalat" w:hAnsi="GHEA Grapalat" w:cs="Sylfaen"/>
          <w:i w:val="0"/>
        </w:rPr>
        <w:t>ձեռքբերումը</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այսուհետ</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նաև</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որոնք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խմբավորված</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են</w:t>
      </w:r>
      <w:proofErr w:type="spellEnd"/>
      <w:r w:rsidR="008B1CD2" w:rsidRPr="008B1CD2">
        <w:rPr>
          <w:rFonts w:ascii="GHEA Grapalat" w:hAnsi="GHEA Grapalat" w:cs="Sylfaen"/>
          <w:i w:val="0"/>
        </w:rPr>
        <w:t xml:space="preserve"> 1 /</w:t>
      </w:r>
      <w:proofErr w:type="spellStart"/>
      <w:r w:rsidR="008B1CD2" w:rsidRPr="008B1CD2">
        <w:rPr>
          <w:rFonts w:ascii="GHEA Grapalat" w:hAnsi="GHEA Grapalat" w:cs="Sylfaen"/>
          <w:i w:val="0"/>
        </w:rPr>
        <w:t>մեկ</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չափաբաժնում</w:t>
      </w:r>
      <w:proofErr w:type="spellEnd"/>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14:paraId="156DFDEA" w14:textId="77777777" w:rsidTr="001E4953">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Default="008B1CD2" w:rsidP="00397F76">
            <w:pPr>
              <w:pStyle w:val="NormalWeb"/>
            </w:pPr>
            <w: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Default="008B1CD2" w:rsidP="00397F76">
            <w:pPr>
              <w:pStyle w:val="NormalWeb"/>
            </w:pPr>
            <w:r>
              <w:t>Չափաբաժնի անվանումը</w:t>
            </w:r>
          </w:p>
        </w:tc>
      </w:tr>
      <w:tr w:rsidR="008B1CD2" w14:paraId="6AFE9012" w14:textId="77777777" w:rsidTr="001E4953">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Default="008B1CD2" w:rsidP="00397F76">
            <w:pPr>
              <w:pStyle w:val="NormalWeb"/>
            </w:pPr>
            <w: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Default="008B1CD2" w:rsidP="00397F76">
            <w:pPr>
              <w:pStyle w:val="NormalWeb"/>
              <w:rPr>
                <w:lang w:val="af-ZA"/>
              </w:rPr>
            </w:pPr>
            <w:r>
              <w:t xml:space="preserve">գնման  գինը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Default="008B1CD2" w:rsidP="001E4953">
            <w:pPr>
              <w:rPr>
                <w:rFonts w:ascii="GHEA Grapalat" w:hAnsi="GHEA Grapalat"/>
                <w:b/>
                <w:bCs/>
                <w:i/>
                <w:iCs/>
                <w:sz w:val="20"/>
                <w:szCs w:val="20"/>
                <w:lang w:val="af-ZA"/>
              </w:rPr>
            </w:pPr>
          </w:p>
        </w:tc>
      </w:tr>
      <w:tr w:rsidR="008B1CD2" w:rsidRPr="008C2AB8" w14:paraId="50A99AD3" w14:textId="77777777" w:rsidTr="001E4953">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Default="008B1CD2" w:rsidP="00397F76">
            <w:pPr>
              <w:pStyle w:val="NormalWeb"/>
            </w:pPr>
            <w: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7E9821A5" w:rsidR="008B1CD2" w:rsidRPr="008B1CD2" w:rsidRDefault="00656EB2" w:rsidP="00397F76">
            <w:pPr>
              <w:pStyle w:val="NormalWeb"/>
            </w:pPr>
            <w:r>
              <w:t>990,276,760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6F8F95D6" w:rsidR="008B1CD2" w:rsidRPr="00397F76" w:rsidRDefault="00656EB2" w:rsidP="00397F76">
            <w:pPr>
              <w:pStyle w:val="NormalWeb"/>
              <w:rPr>
                <w:u w:val="single"/>
                <w:vertAlign w:val="subscript"/>
                <w:lang w:val="af-ZA"/>
              </w:rPr>
            </w:pPr>
            <w:r w:rsidRPr="00F94470">
              <w:rPr>
                <w:rFonts w:cs="Times New Roman"/>
                <w:lang w:val="af-ZA"/>
              </w:rPr>
              <w:t xml:space="preserve">Երևան քաղաքի </w:t>
            </w:r>
            <w:r>
              <w:rPr>
                <w:rFonts w:cs="Times New Roman"/>
                <w:lang w:val="af-ZA"/>
              </w:rPr>
              <w:t xml:space="preserve">Քանաքեռ-Զեյթուն, Ավան, </w:t>
            </w:r>
            <w:r w:rsidRPr="00F94470">
              <w:rPr>
                <w:rFonts w:cs="Times New Roman"/>
                <w:lang w:val="af-ZA"/>
              </w:rPr>
              <w:t>Արաբկիր</w:t>
            </w:r>
            <w:r>
              <w:rPr>
                <w:rFonts w:cs="Times New Roman"/>
                <w:lang w:val="af-ZA"/>
              </w:rPr>
              <w:t xml:space="preserve"> և Դավթաշեն</w:t>
            </w:r>
            <w:r w:rsidRPr="00F94470">
              <w:rPr>
                <w:rFonts w:cs="Times New Roman"/>
                <w:lang w:val="af-ZA"/>
              </w:rPr>
              <w:t xml:space="preserve"> վարչական շրջան</w:t>
            </w:r>
            <w:r>
              <w:rPr>
                <w:rFonts w:cs="Times New Roman"/>
                <w:lang w:val="af-ZA"/>
              </w:rPr>
              <w:t>ներ</w:t>
            </w:r>
            <w:r w:rsidRPr="00F94470">
              <w:rPr>
                <w:rFonts w:cs="Times New Roman"/>
                <w:lang w:val="af-ZA"/>
              </w:rPr>
              <w:t>ի</w:t>
            </w:r>
            <w:r>
              <w:rPr>
                <w:rFonts w:cs="Times New Roman"/>
                <w:lang w:val="af-ZA"/>
              </w:rPr>
              <w:t xml:space="preserve"> ճանապարհների միջին նորոգման աշխատանքներ</w:t>
            </w:r>
          </w:p>
        </w:tc>
      </w:tr>
    </w:tbl>
    <w:p w14:paraId="694E14B0" w14:textId="15A570DD" w:rsidR="004E191A" w:rsidRPr="008B1CD2" w:rsidRDefault="004E191A" w:rsidP="008B1CD2">
      <w:pPr>
        <w:pStyle w:val="Heading3"/>
        <w:spacing w:line="240" w:lineRule="auto"/>
        <w:ind w:firstLine="567"/>
        <w:jc w:val="both"/>
        <w:rPr>
          <w:rFonts w:ascii="GHEA Grapalat" w:hAnsi="GHEA Grapalat"/>
          <w:lang w:val="hy-AM"/>
        </w:rPr>
      </w:pPr>
    </w:p>
    <w:p w14:paraId="737C8019" w14:textId="40CF3808" w:rsidR="004E191A" w:rsidRDefault="004E191A" w:rsidP="00397F76">
      <w:pPr>
        <w:pStyle w:val="NormalWeb"/>
      </w:pPr>
      <w: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E80706">
        <w:t>7</w:t>
      </w:r>
      <w:r>
        <w:t xml:space="preserve"> հավելվածում։</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4E191A">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36F46A1F" w14:textId="77777777" w:rsidR="004E191A" w:rsidRDefault="004E191A" w:rsidP="004E191A">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4B556B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27079C6D"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6A08DB49" w14:textId="77777777" w:rsidR="004E191A" w:rsidRDefault="004E191A" w:rsidP="00C33BFA">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70D1699E" w14:textId="77777777" w:rsidR="004E191A" w:rsidRDefault="004E191A" w:rsidP="00397F76">
      <w:pPr>
        <w:pStyle w:val="NormalWeb"/>
        <w:numPr>
          <w:ilvl w:val="0"/>
          <w:numId w:val="2"/>
        </w:numPr>
      </w:pPr>
      <w: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CDB408" w14:textId="77777777" w:rsidR="004E191A" w:rsidRDefault="004E191A" w:rsidP="00397F76">
      <w:pPr>
        <w:pStyle w:val="NormalWeb"/>
        <w:numPr>
          <w:ilvl w:val="0"/>
          <w:numId w:val="2"/>
        </w:numPr>
      </w:pPr>
      <w:r>
        <w:t>որպես ընտրված մասնակից հրաժարվել կամ զրկվել է պայմանագիր կնքելու իրավունքից:</w:t>
      </w:r>
    </w:p>
    <w:p w14:paraId="5A9AB644"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Default="004E191A" w:rsidP="004E191A">
      <w:pPr>
        <w:ind w:firstLine="720"/>
        <w:jc w:val="both"/>
        <w:rPr>
          <w:rFonts w:ascii="GHEA Grapalat" w:hAnsi="GHEA Grapalat"/>
          <w:lang w:val="es-ES"/>
        </w:rPr>
      </w:pPr>
      <w:r>
        <w:rPr>
          <w:rFonts w:ascii="GHEA Grapalat" w:hAnsi="GHEA Grapalat" w:cs="Tahoma"/>
          <w:sz w:val="20"/>
          <w:szCs w:val="20"/>
          <w:lang w:val="es-ES"/>
        </w:rPr>
        <w:lastRenderedPageBreak/>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lang w:val="es-ES"/>
        </w:rPr>
        <w:t xml:space="preserve"> </w:t>
      </w:r>
    </w:p>
    <w:p w14:paraId="074E4615" w14:textId="77777777" w:rsidR="004E191A" w:rsidRDefault="004E191A" w:rsidP="00397F76">
      <w:pPr>
        <w:ind w:firstLine="720"/>
        <w:jc w:val="both"/>
        <w:rPr>
          <w:rFonts w:ascii="GHEA Grapalat" w:hAnsi="GHEA Grapalat"/>
          <w:sz w:val="20"/>
          <w:szCs w:val="20"/>
          <w:lang w:val="es-ES"/>
        </w:rPr>
      </w:pPr>
      <w:r>
        <w:rPr>
          <w:rFonts w:ascii="GHEA Grapalat" w:hAnsi="GHEA Grapalat" w:cs="Tahoma"/>
          <w:sz w:val="20"/>
          <w:szCs w:val="20"/>
          <w:lang w:val="es-ES"/>
        </w:rPr>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60E33B1D" w14:textId="77777777" w:rsidR="004E191A" w:rsidRDefault="004E191A" w:rsidP="00397F76">
      <w:pPr>
        <w:pStyle w:val="NormalWeb"/>
        <w:jc w:val="both"/>
      </w:pPr>
      <w:r>
        <w:t>Կարգի</w:t>
      </w:r>
      <w:r>
        <w:rPr>
          <w:lang w:val="es-ES"/>
        </w:rPr>
        <w:t xml:space="preserve"> 119-</w:t>
      </w:r>
      <w:r>
        <w:t>րդ</w:t>
      </w:r>
      <w:r>
        <w:rPr>
          <w:lang w:val="es-ES"/>
        </w:rPr>
        <w:t xml:space="preserve"> </w:t>
      </w:r>
      <w:r>
        <w:t>կետի</w:t>
      </w:r>
      <w:r>
        <w:rPr>
          <w:lang w:val="es-ES"/>
        </w:rPr>
        <w:t xml:space="preserve"> </w:t>
      </w:r>
      <w:r>
        <w:t>իմաստով`</w:t>
      </w:r>
    </w:p>
    <w:p w14:paraId="085FBD2D" w14:textId="77777777" w:rsidR="004E191A" w:rsidRDefault="004E191A" w:rsidP="00397F76">
      <w:pPr>
        <w:pStyle w:val="NormalWeb"/>
        <w:jc w:val="both"/>
      </w:pPr>
      <w:r>
        <w:t xml:space="preserve">1) ֆիզիկական </w:t>
      </w:r>
      <w:r>
        <w:rPr>
          <w:rFonts w:cs="GHEA Grapalat"/>
        </w:rPr>
        <w:t xml:space="preserve">անձինք համարվում են փոխկապակցված, </w:t>
      </w:r>
      <w: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E92191" w14:textId="77777777" w:rsidR="004E191A" w:rsidRDefault="004E191A" w:rsidP="00397F76">
      <w:pPr>
        <w:pStyle w:val="NormalWeb"/>
        <w:jc w:val="both"/>
      </w:pPr>
      <w: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9B996B0" w14:textId="77777777" w:rsidR="004E191A" w:rsidRDefault="004E191A" w:rsidP="00397F76">
      <w:pPr>
        <w:pStyle w:val="NormalWeb"/>
        <w:jc w:val="both"/>
      </w:pPr>
      <w:r>
        <w:t>ա. տվյալ իրավաբանական անձի բաժնետոմսերի տաս տոկոսից ավելին տնօրինող մասնակից.</w:t>
      </w:r>
    </w:p>
    <w:p w14:paraId="7FD69DB3" w14:textId="77777777" w:rsidR="004E191A" w:rsidRDefault="004E191A" w:rsidP="00397F76">
      <w:pPr>
        <w:pStyle w:val="NormalWeb"/>
        <w:jc w:val="both"/>
      </w:pPr>
      <w:r>
        <w:t>բ. Հայաստանի Հանրապետության օրենսդրությամբ չարգելված այլ ձևով իրավաբանական անձի որոշումները կանխորոշելու հնարավորություն ունեցող անձ.</w:t>
      </w:r>
    </w:p>
    <w:p w14:paraId="676CCBF8" w14:textId="77777777" w:rsidR="004E191A" w:rsidRDefault="004E191A" w:rsidP="00397F76">
      <w:pPr>
        <w:pStyle w:val="NormalWeb"/>
        <w:jc w:val="both"/>
      </w:pPr>
      <w: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3D9D151" w14:textId="77777777" w:rsidR="004E191A" w:rsidRDefault="004E191A" w:rsidP="00397F76">
      <w:pPr>
        <w:pStyle w:val="NormalWeb"/>
        <w:jc w:val="both"/>
      </w:pPr>
      <w: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4003AA" w14:textId="77777777" w:rsidR="004E191A" w:rsidRDefault="004E191A" w:rsidP="00397F76">
      <w:pPr>
        <w:pStyle w:val="NormalWeb"/>
        <w:jc w:val="both"/>
      </w:pPr>
      <w:r>
        <w:t xml:space="preserve">3) ֆիզիկական անձի կարգավիճակ չունեցող մասնակիցները համարվում են փոխկապակցված, եթե` </w:t>
      </w:r>
    </w:p>
    <w:p w14:paraId="40D97889" w14:textId="77777777" w:rsidR="004E191A" w:rsidRDefault="004E191A" w:rsidP="00397F76">
      <w:pPr>
        <w:pStyle w:val="NormalWeb"/>
        <w:jc w:val="both"/>
      </w:pPr>
      <w: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1F1E932" w14:textId="77777777" w:rsidR="004E191A" w:rsidRDefault="004E191A" w:rsidP="00397F76">
      <w:pPr>
        <w:pStyle w:val="NormalWeb"/>
        <w:jc w:val="both"/>
      </w:pPr>
      <w: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8C23AA" w14:textId="77777777" w:rsidR="004E191A" w:rsidRDefault="004E191A" w:rsidP="00397F76">
      <w:pPr>
        <w:pStyle w:val="NormalWeb"/>
        <w:jc w:val="both"/>
        <w:rPr>
          <w:rFonts w:ascii="Sylfaen" w:hAnsi="Sylfaen"/>
        </w:rPr>
      </w:pPr>
      <w: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3411E60" w14:textId="77777777" w:rsidR="004E191A" w:rsidRDefault="004E191A" w:rsidP="00397F76">
      <w:pPr>
        <w:pStyle w:val="NormalWeb"/>
        <w:jc w:val="both"/>
      </w:pPr>
      <w:r>
        <w:t>դ. նրանք գործել կամ գործում են համաձայնեցված՝ ելնելով ընդհանուր տնտեսական շահերից.</w:t>
      </w:r>
    </w:p>
    <w:p w14:paraId="54373F1C" w14:textId="77777777" w:rsidR="004E191A" w:rsidRDefault="004E191A" w:rsidP="00397F76">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67D0723" w14:textId="77777777" w:rsidR="004E191A" w:rsidRDefault="004E191A" w:rsidP="00397F76">
      <w:pPr>
        <w:pStyle w:val="NormalWeb"/>
        <w:jc w:val="both"/>
      </w:pPr>
      <w:r>
        <w:rPr>
          <w:rFonts w:cs="Arial Armenian"/>
        </w:rPr>
        <w:t xml:space="preserve">2.4 </w:t>
      </w:r>
      <w:r>
        <w:t>Մասնակիցը</w:t>
      </w:r>
      <w:r>
        <w:rPr>
          <w:rFonts w:cs="Arial"/>
        </w:rPr>
        <w:t xml:space="preserve"> ընտրված մասնակից ճանաչվելու դեպքում </w:t>
      </w:r>
      <w:r>
        <w:t xml:space="preserve">ներկայացնում է որակավորման ապահովում՝ սույն հրավերով սահմանված կարգով և չափով: </w:t>
      </w:r>
    </w:p>
    <w:p w14:paraId="6587AE1E" w14:textId="77777777" w:rsidR="004E191A" w:rsidRDefault="004E191A" w:rsidP="00397F76">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
    <w:p w14:paraId="212F9E06" w14:textId="71984967" w:rsidR="004E191A" w:rsidRDefault="004E191A" w:rsidP="00397F76">
      <w:pPr>
        <w:pStyle w:val="NormalWeb"/>
        <w:jc w:val="both"/>
        <w:rPr>
          <w:lang w:val="af-ZA"/>
        </w:rPr>
      </w:pPr>
      <w:r>
        <w:rPr>
          <w:lang w:val="af-ZA"/>
        </w:rPr>
        <w:t xml:space="preserve"> </w:t>
      </w:r>
      <w:r w:rsidR="005C785C">
        <w:t xml:space="preserve">        </w:t>
      </w:r>
      <w:r>
        <w:rPr>
          <w:lang w:val="af-ZA"/>
        </w:rPr>
        <w:t>2</w:t>
      </w:r>
      <w:r>
        <w:t>.6 Մասնակիցները</w:t>
      </w:r>
      <w:r w:rsidRPr="00036665">
        <w:rPr>
          <w:lang w:val="af-ZA"/>
        </w:rPr>
        <w:t xml:space="preserve"> </w:t>
      </w:r>
      <w:r>
        <w:t>կարող</w:t>
      </w:r>
      <w:r w:rsidRPr="00036665">
        <w:rPr>
          <w:lang w:val="af-ZA"/>
        </w:rPr>
        <w:t xml:space="preserve"> </w:t>
      </w:r>
      <w:r>
        <w:t>են</w:t>
      </w:r>
      <w:r w:rsidRPr="00036665">
        <w:rPr>
          <w:lang w:val="af-ZA"/>
        </w:rPr>
        <w:t xml:space="preserve"> </w:t>
      </w:r>
      <w:r>
        <w:t>սույն</w:t>
      </w:r>
      <w:r w:rsidRPr="00036665">
        <w:rPr>
          <w:lang w:val="af-ZA"/>
        </w:rPr>
        <w:t xml:space="preserve"> </w:t>
      </w:r>
      <w:r>
        <w:t>ընթացակարգին</w:t>
      </w:r>
      <w:r w:rsidRPr="00036665">
        <w:rPr>
          <w:lang w:val="af-ZA"/>
        </w:rPr>
        <w:t xml:space="preserve"> </w:t>
      </w:r>
      <w:r>
        <w:t>մասնակցել</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կոնսորցիումով</w:t>
      </w:r>
      <w:r>
        <w:rPr>
          <w:lang w:val="af-ZA"/>
        </w:rPr>
        <w:t>)</w:t>
      </w:r>
      <w:r>
        <w:t>։</w:t>
      </w:r>
      <w:r w:rsidRPr="00036665">
        <w:rPr>
          <w:lang w:val="af-ZA"/>
        </w:rPr>
        <w:t xml:space="preserve"> </w:t>
      </w:r>
      <w:r>
        <w:t>Նման</w:t>
      </w:r>
      <w:r w:rsidRPr="00036665">
        <w:rPr>
          <w:lang w:val="af-ZA"/>
        </w:rPr>
        <w:t xml:space="preserve"> </w:t>
      </w:r>
      <w:r>
        <w:t>դեպքում</w:t>
      </w:r>
      <w:r>
        <w:rPr>
          <w:lang w:val="af-ZA"/>
        </w:rPr>
        <w:t>`</w:t>
      </w:r>
    </w:p>
    <w:p w14:paraId="3ACE1FF3" w14:textId="77777777" w:rsidR="004E191A" w:rsidRDefault="004E191A" w:rsidP="00397F76">
      <w:pPr>
        <w:pStyle w:val="NormalWeb"/>
        <w:jc w:val="both"/>
        <w:rPr>
          <w:lang w:val="af-ZA"/>
        </w:rPr>
      </w:pPr>
      <w:r>
        <w:t>1</w:t>
      </w:r>
      <w:r>
        <w:rPr>
          <w:lang w:val="af-ZA"/>
        </w:rPr>
        <w:t xml:space="preserve">) </w:t>
      </w:r>
      <w:r>
        <w:t>համատեղ</w:t>
      </w:r>
      <w:r w:rsidRPr="00036665">
        <w:rPr>
          <w:lang w:val="af-ZA"/>
        </w:rPr>
        <w:t xml:space="preserve"> </w:t>
      </w:r>
      <w:r>
        <w:t>գործունեության</w:t>
      </w:r>
      <w:r w:rsidRPr="00036665">
        <w:rPr>
          <w:lang w:val="af-ZA"/>
        </w:rPr>
        <w:t xml:space="preserve"> </w:t>
      </w:r>
      <w:r>
        <w:t>պայմանագրի</w:t>
      </w:r>
      <w:r w:rsidRPr="00036665">
        <w:rPr>
          <w:lang w:val="af-ZA"/>
        </w:rPr>
        <w:t xml:space="preserve"> </w:t>
      </w:r>
      <w:r>
        <w:t>կողմերից</w:t>
      </w:r>
      <w:r w:rsidRPr="00036665">
        <w:rPr>
          <w:lang w:val="af-ZA"/>
        </w:rPr>
        <w:t xml:space="preserve"> </w:t>
      </w:r>
      <w:r>
        <w:t>որևէ</w:t>
      </w:r>
      <w:r w:rsidRPr="00036665">
        <w:rPr>
          <w:lang w:val="af-ZA"/>
        </w:rPr>
        <w:t xml:space="preserve"> </w:t>
      </w:r>
      <w:r>
        <w:t>մեկը</w:t>
      </w:r>
      <w:r w:rsidRPr="00036665">
        <w:rPr>
          <w:lang w:val="af-ZA"/>
        </w:rPr>
        <w:t xml:space="preserve"> </w:t>
      </w:r>
      <w:r>
        <w:t>չի</w:t>
      </w:r>
      <w:r w:rsidRPr="00036665">
        <w:rPr>
          <w:lang w:val="af-ZA"/>
        </w:rPr>
        <w:t xml:space="preserve"> </w:t>
      </w:r>
      <w:r>
        <w:t>կարող</w:t>
      </w:r>
      <w:r w:rsidRPr="00036665">
        <w:rPr>
          <w:lang w:val="af-ZA"/>
        </w:rPr>
        <w:t xml:space="preserve"> </w:t>
      </w:r>
      <w:r>
        <w:t>նույն</w:t>
      </w:r>
      <w:r w:rsidRPr="00036665">
        <w:rPr>
          <w:lang w:val="af-ZA"/>
        </w:rPr>
        <w:t xml:space="preserve"> </w:t>
      </w:r>
      <w:r>
        <w:t>ընթացակարգին</w:t>
      </w:r>
      <w:r w:rsidRPr="00036665">
        <w:rPr>
          <w:lang w:val="af-ZA"/>
        </w:rPr>
        <w:t xml:space="preserve"> </w:t>
      </w:r>
      <w:r>
        <w:rPr>
          <w:lang w:val="af-ZA"/>
        </w:rPr>
        <w:t>(</w:t>
      </w:r>
      <w:proofErr w:type="spellStart"/>
      <w:r>
        <w:rPr>
          <w:lang w:val="en-US"/>
        </w:rPr>
        <w:t>միևնույն</w:t>
      </w:r>
      <w:proofErr w:type="spellEnd"/>
      <w:r>
        <w:rPr>
          <w:lang w:val="af-ZA"/>
        </w:rPr>
        <w:t xml:space="preserve"> </w:t>
      </w:r>
      <w:proofErr w:type="spellStart"/>
      <w:r>
        <w:rPr>
          <w:lang w:val="en-US"/>
        </w:rPr>
        <w:t>չափաբաժնին</w:t>
      </w:r>
      <w:proofErr w:type="spellEnd"/>
      <w:r>
        <w:rPr>
          <w:lang w:val="af-ZA"/>
        </w:rPr>
        <w:t xml:space="preserve">) </w:t>
      </w:r>
      <w:r>
        <w:t>ներկայացնել</w:t>
      </w:r>
      <w:r w:rsidRPr="00036665">
        <w:rPr>
          <w:lang w:val="af-ZA"/>
        </w:rPr>
        <w:t xml:space="preserve"> </w:t>
      </w:r>
      <w:r>
        <w:t>առանձին</w:t>
      </w:r>
      <w:r w:rsidRPr="00036665">
        <w:rPr>
          <w:lang w:val="af-ZA"/>
        </w:rPr>
        <w:t xml:space="preserve"> </w:t>
      </w:r>
      <w:r>
        <w:t>հայտ</w:t>
      </w:r>
      <w:r>
        <w:rPr>
          <w:lang w:val="af-ZA"/>
        </w:rPr>
        <w:t xml:space="preserve">: </w:t>
      </w:r>
      <w:r>
        <w:t>Սույն</w:t>
      </w:r>
      <w:r w:rsidRPr="00036665">
        <w:rPr>
          <w:lang w:val="af-ZA"/>
        </w:rPr>
        <w:t xml:space="preserve"> </w:t>
      </w:r>
      <w:r>
        <w:t>պարբերության</w:t>
      </w:r>
      <w:r w:rsidRPr="00036665">
        <w:rPr>
          <w:lang w:val="af-ZA"/>
        </w:rPr>
        <w:t xml:space="preserve"> </w:t>
      </w:r>
      <w:r>
        <w:t>պահանջի</w:t>
      </w:r>
      <w:r w:rsidRPr="00036665">
        <w:rPr>
          <w:lang w:val="af-ZA"/>
        </w:rPr>
        <w:t xml:space="preserve"> </w:t>
      </w:r>
      <w:r>
        <w:t>չպահպանման</w:t>
      </w:r>
      <w:r w:rsidRPr="00036665">
        <w:rPr>
          <w:lang w:val="af-ZA"/>
        </w:rPr>
        <w:t xml:space="preserve"> </w:t>
      </w:r>
      <w:r>
        <w:t>դեպքում</w:t>
      </w:r>
      <w:r>
        <w:rPr>
          <w:lang w:val="af-ZA"/>
        </w:rPr>
        <w:t xml:space="preserve">` </w:t>
      </w:r>
      <w:r>
        <w:t>հայտերի</w:t>
      </w:r>
      <w:r w:rsidRPr="00036665">
        <w:rPr>
          <w:lang w:val="af-ZA"/>
        </w:rPr>
        <w:t xml:space="preserve"> </w:t>
      </w:r>
      <w:r>
        <w:t>բացման</w:t>
      </w:r>
      <w:r w:rsidRPr="00036665">
        <w:rPr>
          <w:lang w:val="af-ZA"/>
        </w:rPr>
        <w:t xml:space="preserve"> </w:t>
      </w:r>
      <w:r>
        <w:t>նիստում</w:t>
      </w:r>
      <w:r w:rsidRPr="00036665">
        <w:rPr>
          <w:lang w:val="af-ZA"/>
        </w:rPr>
        <w:t xml:space="preserve"> </w:t>
      </w:r>
      <w:r>
        <w:t>մերժվում</w:t>
      </w:r>
      <w:r w:rsidRPr="00036665">
        <w:rPr>
          <w:lang w:val="af-ZA"/>
        </w:rPr>
        <w:t xml:space="preserve"> </w:t>
      </w:r>
      <w:r>
        <w:t>են</w:t>
      </w:r>
      <w:r w:rsidRPr="00036665">
        <w:rPr>
          <w:lang w:val="af-ZA"/>
        </w:rPr>
        <w:t xml:space="preserve"> </w:t>
      </w:r>
      <w:r>
        <w:t>ինչպես</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այնպես</w:t>
      </w:r>
      <w:r w:rsidRPr="00036665">
        <w:rPr>
          <w:lang w:val="af-ZA"/>
        </w:rPr>
        <w:t xml:space="preserve"> </w:t>
      </w:r>
      <w:r>
        <w:t>էլ</w:t>
      </w:r>
      <w:r w:rsidRPr="00036665">
        <w:rPr>
          <w:lang w:val="af-ZA"/>
        </w:rPr>
        <w:t xml:space="preserve"> </w:t>
      </w:r>
      <w:r>
        <w:t>առանձին</w:t>
      </w:r>
      <w:r w:rsidRPr="00036665">
        <w:rPr>
          <w:lang w:val="af-ZA"/>
        </w:rPr>
        <w:t xml:space="preserve"> </w:t>
      </w:r>
      <w:r>
        <w:t>ներկայացված</w:t>
      </w:r>
      <w:r w:rsidRPr="00036665">
        <w:rPr>
          <w:lang w:val="af-ZA"/>
        </w:rPr>
        <w:t xml:space="preserve"> </w:t>
      </w:r>
      <w:r>
        <w:t>հայտերը</w:t>
      </w:r>
      <w:r>
        <w:rPr>
          <w:lang w:val="af-ZA"/>
        </w:rPr>
        <w:t>.</w:t>
      </w:r>
    </w:p>
    <w:p w14:paraId="10AC89F8" w14:textId="77777777" w:rsidR="004E191A" w:rsidRDefault="004E191A" w:rsidP="00397F76">
      <w:pPr>
        <w:pStyle w:val="NormalWeb"/>
        <w:jc w:val="both"/>
      </w:pPr>
      <w:r>
        <w:t>2</w:t>
      </w:r>
      <w:r>
        <w:rPr>
          <w:lang w:val="af-ZA"/>
        </w:rPr>
        <w:t>) Մ</w:t>
      </w:r>
      <w:r>
        <w:t>ասնակիցները</w:t>
      </w:r>
      <w:r w:rsidRPr="00036665">
        <w:rPr>
          <w:lang w:val="af-ZA"/>
        </w:rPr>
        <w:t xml:space="preserve"> </w:t>
      </w:r>
      <w:r>
        <w:t>կրում</w:t>
      </w:r>
      <w:r w:rsidRPr="00036665">
        <w:rPr>
          <w:lang w:val="af-ZA"/>
        </w:rPr>
        <w:t xml:space="preserve"> </w:t>
      </w:r>
      <w:r>
        <w:t>են</w:t>
      </w:r>
      <w:r w:rsidRPr="00036665">
        <w:rPr>
          <w:lang w:val="af-ZA"/>
        </w:rPr>
        <w:t xml:space="preserve"> </w:t>
      </w:r>
      <w:r>
        <w:t>համատեղ</w:t>
      </w:r>
      <w:r w:rsidRPr="00036665">
        <w:rPr>
          <w:lang w:val="af-ZA"/>
        </w:rPr>
        <w:t xml:space="preserve"> </w:t>
      </w:r>
      <w:r>
        <w:t>և</w:t>
      </w:r>
      <w:r w:rsidRPr="00036665">
        <w:rPr>
          <w:lang w:val="af-ZA"/>
        </w:rPr>
        <w:t xml:space="preserve"> </w:t>
      </w:r>
      <w:r>
        <w:t>համապարտ</w:t>
      </w:r>
      <w:r w:rsidRPr="00036665">
        <w:rPr>
          <w:lang w:val="af-ZA"/>
        </w:rPr>
        <w:t xml:space="preserve"> </w:t>
      </w:r>
      <w:r>
        <w:t>պատասխանատվություն</w:t>
      </w:r>
      <w:r>
        <w:rPr>
          <w:lang w:val="af-ZA"/>
        </w:rPr>
        <w:t>:</w:t>
      </w:r>
      <w:r>
        <w:t xml:space="preserve"> </w:t>
      </w:r>
      <w:r>
        <w:rPr>
          <w:lang w:val="af-ZA"/>
        </w:rPr>
        <w:t>Ընդ որում,</w:t>
      </w:r>
      <w:r>
        <w:t xml:space="preserve"> կոնսորցիումի</w:t>
      </w:r>
      <w:r w:rsidRPr="00036665">
        <w:rPr>
          <w:lang w:val="af-ZA"/>
        </w:rPr>
        <w:t xml:space="preserve"> </w:t>
      </w:r>
      <w:r>
        <w:t>անդամի</w:t>
      </w:r>
      <w:r w:rsidRPr="00036665">
        <w:rPr>
          <w:lang w:val="af-ZA"/>
        </w:rPr>
        <w:t xml:space="preserve"> </w:t>
      </w:r>
      <w:r>
        <w:t>կոնսորցիումից</w:t>
      </w:r>
      <w:r w:rsidRPr="00036665">
        <w:rPr>
          <w:lang w:val="af-ZA"/>
        </w:rPr>
        <w:t xml:space="preserve"> </w:t>
      </w:r>
      <w:r>
        <w:t>դուրս</w:t>
      </w:r>
      <w:r w:rsidRPr="00036665">
        <w:rPr>
          <w:lang w:val="af-ZA"/>
        </w:rPr>
        <w:t xml:space="preserve"> </w:t>
      </w:r>
      <w:r>
        <w:t>գալու</w:t>
      </w:r>
      <w:r w:rsidRPr="00036665">
        <w:rPr>
          <w:lang w:val="af-ZA"/>
        </w:rPr>
        <w:t xml:space="preserve"> </w:t>
      </w:r>
      <w:r>
        <w:t>դեպքում</w:t>
      </w:r>
      <w:r w:rsidRPr="00036665">
        <w:rPr>
          <w:lang w:val="af-ZA"/>
        </w:rPr>
        <w:t xml:space="preserve"> </w:t>
      </w:r>
      <w:r>
        <w:t>կոնսորցիումի</w:t>
      </w:r>
      <w:r w:rsidRPr="00036665">
        <w:rPr>
          <w:lang w:val="af-ZA"/>
        </w:rPr>
        <w:t xml:space="preserve"> </w:t>
      </w:r>
      <w:r>
        <w:t>հետ</w:t>
      </w:r>
      <w:r w:rsidRPr="00036665">
        <w:rPr>
          <w:lang w:val="af-ZA"/>
        </w:rPr>
        <w:t xml:space="preserve"> </w:t>
      </w:r>
      <w:r>
        <w:rPr>
          <w:lang w:val="en-US"/>
        </w:rPr>
        <w:t>պ</w:t>
      </w:r>
      <w:r>
        <w:t>ատվիրատուի</w:t>
      </w:r>
      <w:r w:rsidRPr="00036665">
        <w:rPr>
          <w:lang w:val="af-ZA"/>
        </w:rPr>
        <w:t xml:space="preserve"> </w:t>
      </w:r>
      <w:r>
        <w:t>կնքած</w:t>
      </w:r>
      <w:r w:rsidRPr="00036665">
        <w:rPr>
          <w:lang w:val="af-ZA"/>
        </w:rPr>
        <w:t xml:space="preserve"> </w:t>
      </w:r>
      <w:r>
        <w:t>պայմանագիրը</w:t>
      </w:r>
      <w:r w:rsidRPr="00036665">
        <w:rPr>
          <w:lang w:val="af-ZA"/>
        </w:rPr>
        <w:t xml:space="preserve"> </w:t>
      </w:r>
      <w:r>
        <w:t>միակողմանիորեն</w:t>
      </w:r>
      <w:r w:rsidRPr="00036665">
        <w:rPr>
          <w:lang w:val="af-ZA"/>
        </w:rPr>
        <w:t xml:space="preserve"> </w:t>
      </w:r>
      <w:r>
        <w:t>լուծվում</w:t>
      </w:r>
      <w:r w:rsidRPr="00036665">
        <w:rPr>
          <w:lang w:val="af-ZA"/>
        </w:rPr>
        <w:t xml:space="preserve"> </w:t>
      </w:r>
      <w:r>
        <w:t>է</w:t>
      </w:r>
      <w:r w:rsidRPr="00036665">
        <w:rPr>
          <w:lang w:val="af-ZA"/>
        </w:rPr>
        <w:t xml:space="preserve"> </w:t>
      </w:r>
      <w:r>
        <w:t>և</w:t>
      </w:r>
      <w:r w:rsidRPr="00036665">
        <w:rPr>
          <w:lang w:val="af-ZA"/>
        </w:rPr>
        <w:t xml:space="preserve"> </w:t>
      </w:r>
      <w:r>
        <w:t>կոնսորցիումի</w:t>
      </w:r>
      <w:r w:rsidRPr="00036665">
        <w:rPr>
          <w:lang w:val="af-ZA"/>
        </w:rPr>
        <w:t xml:space="preserve"> </w:t>
      </w:r>
      <w:r>
        <w:t>անդամների</w:t>
      </w:r>
      <w:r w:rsidRPr="00036665">
        <w:rPr>
          <w:lang w:val="af-ZA"/>
        </w:rPr>
        <w:t xml:space="preserve"> </w:t>
      </w:r>
      <w:r>
        <w:t>նկատմամբ</w:t>
      </w:r>
      <w:r w:rsidRPr="00036665">
        <w:rPr>
          <w:lang w:val="af-ZA"/>
        </w:rPr>
        <w:t xml:space="preserve"> </w:t>
      </w:r>
      <w:r>
        <w:t>կիրառվում</w:t>
      </w:r>
      <w:r w:rsidRPr="00036665">
        <w:rPr>
          <w:lang w:val="af-ZA"/>
        </w:rPr>
        <w:t xml:space="preserve"> </w:t>
      </w:r>
      <w:r>
        <w:t>են</w:t>
      </w:r>
      <w:r w:rsidRPr="00036665">
        <w:rPr>
          <w:lang w:val="af-ZA"/>
        </w:rPr>
        <w:t xml:space="preserve"> </w:t>
      </w:r>
      <w:r>
        <w:t>պայմանագրով</w:t>
      </w:r>
      <w:r w:rsidRPr="00036665">
        <w:rPr>
          <w:lang w:val="af-ZA"/>
        </w:rPr>
        <w:t xml:space="preserve"> </w:t>
      </w:r>
      <w:r>
        <w:t>նախատեսված</w:t>
      </w:r>
      <w:r w:rsidRPr="00036665">
        <w:rPr>
          <w:lang w:val="af-ZA"/>
        </w:rPr>
        <w:t xml:space="preserve"> </w:t>
      </w:r>
      <w:r>
        <w:t>պատասխանատվության</w:t>
      </w:r>
      <w:r w:rsidRPr="00036665">
        <w:rPr>
          <w:lang w:val="af-ZA"/>
        </w:rPr>
        <w:t xml:space="preserve"> </w:t>
      </w:r>
      <w:r>
        <w:t>միջոցները:</w:t>
      </w:r>
    </w:p>
    <w:p w14:paraId="463596A8" w14:textId="77777777" w:rsidR="004E191A" w:rsidRDefault="004E191A" w:rsidP="00397F76">
      <w:pPr>
        <w:ind w:firstLine="567"/>
        <w:jc w:val="both"/>
        <w:rPr>
          <w:rFonts w:ascii="GHEA Grapalat" w:hAnsi="GHEA Grapalat"/>
          <w:b/>
          <w:sz w:val="20"/>
          <w:lang w:val="af-ZA"/>
        </w:rPr>
      </w:pPr>
    </w:p>
    <w:p w14:paraId="10E18147" w14:textId="77777777" w:rsidR="004E191A" w:rsidRDefault="004E191A" w:rsidP="004E191A">
      <w:pPr>
        <w:jc w:val="both"/>
        <w:rPr>
          <w:rFonts w:ascii="GHEA Grapalat" w:hAnsi="GHEA Grapalat"/>
          <w:b/>
          <w:sz w:val="20"/>
          <w:lang w:val="af-ZA"/>
        </w:rPr>
      </w:pPr>
    </w:p>
    <w:p w14:paraId="362936E4" w14:textId="77777777" w:rsidR="004E191A" w:rsidRDefault="004E191A" w:rsidP="004E191A">
      <w:pPr>
        <w:ind w:firstLine="567"/>
        <w:jc w:val="both"/>
        <w:rPr>
          <w:rFonts w:ascii="GHEA Grapalat" w:hAnsi="GHEA Grapalat"/>
          <w:b/>
          <w:sz w:val="20"/>
          <w:lang w:val="af-ZA"/>
        </w:rPr>
      </w:pPr>
    </w:p>
    <w:p w14:paraId="662BA836" w14:textId="77777777" w:rsidR="004E191A" w:rsidRDefault="004E191A" w:rsidP="004E191A">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Default="004E191A" w:rsidP="00362DD8">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7114E788" w:rsidR="004E191A" w:rsidRDefault="003D5ECE" w:rsidP="00362DD8">
      <w:pPr>
        <w:pStyle w:val="NormalWeb"/>
        <w:jc w:val="both"/>
      </w:pPr>
      <w:r>
        <w:t xml:space="preserve">         </w:t>
      </w:r>
      <w:r w:rsidR="004E191A">
        <w:t xml:space="preserve">Մասնակիցը կարող է հայտ ներկայացնել ինչպես յուրաքանչյուր չափաբաժնի, այնպես էլ մի քանի կամ բոլոր չափաբաժինների համար:  </w:t>
      </w:r>
    </w:p>
    <w:p w14:paraId="0668269F" w14:textId="77777777" w:rsidR="004E191A" w:rsidRDefault="004E191A" w:rsidP="00362DD8">
      <w:pPr>
        <w:pStyle w:val="NormalWeb"/>
        <w:jc w:val="both"/>
      </w:pPr>
      <w:r>
        <w:t>Հայտը ներկայացվում է մինչև դրա համար սույն հրավերով սահմանված ժամկետի ավարտը։</w:t>
      </w:r>
    </w:p>
    <w:p w14:paraId="649E572F" w14:textId="77777777" w:rsidR="004E191A" w:rsidRDefault="004E191A" w:rsidP="00362DD8">
      <w:pPr>
        <w:pStyle w:val="NormalWeb"/>
        <w:jc w:val="both"/>
      </w:pPr>
      <w:r>
        <w:t>Հայտի պատրաստման կարգը նկարագրված է սույն հրավերի 2-րդ մասում` բաց մրցույթի հայտերը պատրաստելու հրահանգում։</w:t>
      </w:r>
    </w:p>
    <w:p w14:paraId="29839379" w14:textId="56B7BE35" w:rsidR="004E191A" w:rsidRDefault="00BA5563" w:rsidP="00362DD8">
      <w:pPr>
        <w:pStyle w:val="NormalWeb"/>
        <w:jc w:val="both"/>
      </w:pPr>
      <w:r w:rsidRPr="00BA5563">
        <w:t xml:space="preserve">      </w:t>
      </w:r>
      <w:r w:rsidR="004E191A">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BA5563">
        <w:t>`</w:t>
      </w:r>
      <w:r w:rsidR="004E191A">
        <w:t xml:space="preserve"> </w:t>
      </w:r>
      <w:r w:rsidRPr="00AE56C7">
        <w:rPr>
          <w:b/>
          <w:bCs/>
        </w:rPr>
        <w:t xml:space="preserve">ապրիլի </w:t>
      </w:r>
      <w:r w:rsidR="00273EDB">
        <w:rPr>
          <w:b/>
          <w:bCs/>
        </w:rPr>
        <w:t>19</w:t>
      </w:r>
      <w:r w:rsidRPr="00AE56C7">
        <w:rPr>
          <w:b/>
          <w:bCs/>
        </w:rPr>
        <w:t>-</w:t>
      </w:r>
      <w:r w:rsidR="00AE56C7">
        <w:rPr>
          <w:b/>
          <w:bCs/>
        </w:rPr>
        <w:t>ը</w:t>
      </w:r>
      <w:r w:rsidR="004E191A" w:rsidRPr="00AE56C7">
        <w:rPr>
          <w:b/>
          <w:bCs/>
        </w:rPr>
        <w:t xml:space="preserve"> ժամը «</w:t>
      </w:r>
      <w:r w:rsidRPr="00AE56C7">
        <w:rPr>
          <w:b/>
          <w:bCs/>
        </w:rPr>
        <w:t>11:00</w:t>
      </w:r>
      <w:r w:rsidR="004E191A" w:rsidRPr="00AE56C7">
        <w:rPr>
          <w:b/>
          <w:bCs/>
        </w:rPr>
        <w:t>»-ն։</w:t>
      </w:r>
      <w:r w:rsidR="004E191A">
        <w:t xml:space="preserve"> Հայտերը ներկայացնելու վերջնաժամկետը լրանալուց հետո ներկայացված հայտերը չեն ընդունվում համակարգի կողմից։</w:t>
      </w:r>
    </w:p>
    <w:p w14:paraId="37BD43ED" w14:textId="7B70D05F" w:rsidR="004E191A" w:rsidRDefault="00BA5563" w:rsidP="00362DD8">
      <w:pPr>
        <w:pStyle w:val="NormalWeb"/>
        <w:jc w:val="both"/>
      </w:pPr>
      <w:r w:rsidRPr="00BA5563">
        <w:t xml:space="preserve">     </w:t>
      </w:r>
      <w:r w:rsidR="004E191A">
        <w:t>4.3 Մասնակիցը հայտով ներկայացնում է`</w:t>
      </w:r>
    </w:p>
    <w:p w14:paraId="72E3B310" w14:textId="77777777" w:rsidR="004E191A" w:rsidRDefault="004E191A" w:rsidP="00362DD8">
      <w:pPr>
        <w:pStyle w:val="NormalWeb"/>
        <w:jc w:val="both"/>
      </w:pPr>
      <w: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Default="004E191A" w:rsidP="00362DD8">
      <w:pPr>
        <w:pStyle w:val="NormalWeb"/>
        <w:jc w:val="both"/>
      </w:pPr>
      <w:r>
        <w:t>ա) հավաստում սույն հրավերով սահմանված մասնակ</w:t>
      </w:r>
      <w: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362DD8">
      <w:pPr>
        <w:shd w:val="clear" w:color="auto" w:fill="FFFFFF"/>
        <w:ind w:firstLine="567"/>
        <w:jc w:val="both"/>
        <w:rPr>
          <w:rFonts w:ascii="GHEA Grapalat" w:hAnsi="GHEA Grapalat" w:cs="Sylfaen"/>
          <w:sz w:val="20"/>
          <w:lang w:val="hy-AM"/>
        </w:rPr>
      </w:pPr>
      <w:r>
        <w:rPr>
          <w:rFonts w:ascii="GHEA Grapalat" w:hAnsi="GHEA Grapalat" w:cs="Sylfaen"/>
          <w:sz w:val="20"/>
          <w:lang w:val="hy-AM"/>
        </w:rPr>
        <w:lastRenderedPageBreak/>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Default="00A64162" w:rsidP="00362DD8">
      <w:pPr>
        <w:pStyle w:val="NormalWeb"/>
        <w:jc w:val="both"/>
      </w:pPr>
      <w:r>
        <w:t xml:space="preserve">         </w:t>
      </w:r>
      <w:r w:rsidR="004E191A">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Default="00A64162" w:rsidP="00362DD8">
      <w:pPr>
        <w:pStyle w:val="NormalWeb"/>
        <w:jc w:val="both"/>
      </w:pPr>
      <w:bookmarkStart w:id="3" w:name="_Hlk9261892"/>
      <w:r>
        <w:t xml:space="preserve">       </w:t>
      </w:r>
      <w:r w:rsidR="004E191A">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362DD8">
      <w:pPr>
        <w:pStyle w:val="NormalWeb"/>
        <w:jc w:val="both"/>
      </w:pPr>
      <w:r>
        <w:t xml:space="preserve">       </w:t>
      </w:r>
      <w:r w:rsidR="004E191A">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rPr>
          <w:rStyle w:val="FootnoteReference"/>
        </w:rPr>
        <w:footnoteReference w:id="3"/>
      </w:r>
    </w:p>
    <w:p w14:paraId="295CC731" w14:textId="77777777" w:rsidR="004E191A" w:rsidRDefault="004E191A" w:rsidP="00362DD8">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362DD8">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3A185EB"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362DD8">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lastRenderedPageBreak/>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56C66809"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0D401D38" w14:textId="12623889" w:rsidR="004E191A" w:rsidRDefault="004E191A" w:rsidP="00955889">
      <w:pPr>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w:t>
      </w:r>
      <w:proofErr w:type="spellStart"/>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r>
        <w:rPr>
          <w:rFonts w:ascii="GHEA Grapalat" w:hAnsi="GHEA Grapalat" w:cs="Sylfaen"/>
          <w:sz w:val="20"/>
          <w:lang w:val="hy-AM"/>
        </w:rPr>
        <w:t xml:space="preserve"> հայտերի ներկայացման վերջնաժամկետը</w:t>
      </w:r>
      <w:r>
        <w:rPr>
          <w:rFonts w:ascii="GHEA Grapalat" w:hAnsi="GHEA Grapalat" w:cs="Sylfaen"/>
          <w:sz w:val="20"/>
          <w:lang w:val="af-ZA"/>
        </w:rPr>
        <w:t xml:space="preserve"> </w:t>
      </w:r>
      <w:r>
        <w:rPr>
          <w:rFonts w:ascii="GHEA Grapalat" w:hAnsi="GHEA Grapalat" w:cs="Sylfaen"/>
          <w:sz w:val="20"/>
          <w:lang w:val="hy-AM"/>
        </w:rPr>
        <w:t xml:space="preserve">լրանալու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r w:rsidR="00C22CDF" w:rsidRPr="00C22CDF">
        <w:rPr>
          <w:rFonts w:ascii="GHEA Grapalat" w:hAnsi="GHEA Grapalat" w:cs="Sylfaen"/>
          <w:b/>
          <w:bCs/>
          <w:sz w:val="20"/>
          <w:lang w:val="af-ZA"/>
        </w:rPr>
        <w:t>120</w:t>
      </w:r>
      <w:r w:rsidRPr="00C22CDF">
        <w:rPr>
          <w:rFonts w:ascii="GHEA Grapalat" w:hAnsi="GHEA Grapalat" w:cs="Sylfaen"/>
          <w:b/>
          <w:bCs/>
          <w:sz w:val="20"/>
          <w:lang w:val="hy-AM"/>
        </w:rPr>
        <w:t xml:space="preserve"> </w:t>
      </w:r>
      <w:r w:rsidRPr="00C22CDF">
        <w:rPr>
          <w:rFonts w:ascii="GHEA Grapalat" w:hAnsi="GHEA Grapalat" w:cs="Sylfaen"/>
          <w:b/>
          <w:bCs/>
          <w:sz w:val="20"/>
          <w:lang w:val="af-ZA"/>
        </w:rPr>
        <w:t>(</w:t>
      </w:r>
      <w:r w:rsidR="00C22CDF" w:rsidRPr="00C22CDF">
        <w:rPr>
          <w:rFonts w:ascii="GHEA Grapalat" w:hAnsi="GHEA Grapalat" w:cs="Sylfaen"/>
          <w:b/>
          <w:bCs/>
          <w:sz w:val="20"/>
          <w:lang w:val="af-ZA"/>
        </w:rPr>
        <w:t>մեկ հարյուր քսան</w:t>
      </w:r>
      <w:r w:rsidRPr="00A64162">
        <w:rPr>
          <w:rFonts w:ascii="GHEA Grapalat" w:hAnsi="GHEA Grapalat" w:cs="Sylfaen"/>
          <w:b/>
          <w:bCs/>
          <w:sz w:val="20"/>
          <w:lang w:val="af-ZA"/>
        </w:rPr>
        <w:t>)</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w:t>
      </w:r>
      <w:proofErr w:type="spellEnd"/>
      <w:r>
        <w:rPr>
          <w:rFonts w:ascii="GHEA Grapalat" w:hAnsi="GHEA Grapalat"/>
          <w:sz w:val="20"/>
          <w:szCs w:val="20"/>
          <w:lang w:val="af-ZA"/>
        </w:rPr>
        <w:t>:</w:t>
      </w:r>
      <w:r>
        <w:rPr>
          <w:rStyle w:val="FootnoteReference"/>
          <w:rFonts w:ascii="GHEA Grapalat" w:hAnsi="GHEA Grapalat"/>
          <w:sz w:val="20"/>
          <w:szCs w:val="20"/>
          <w:lang w:val="af-ZA"/>
        </w:rPr>
        <w:footnoteReference w:id="5"/>
      </w:r>
      <w:r>
        <w:rPr>
          <w:rFonts w:ascii="GHEA Grapalat" w:hAnsi="GHEA Grapalat"/>
          <w:sz w:val="20"/>
          <w:szCs w:val="20"/>
          <w:lang w:val="af-ZA"/>
        </w:rPr>
        <w:t xml:space="preserve"> </w:t>
      </w:r>
    </w:p>
    <w:p w14:paraId="6FADA935" w14:textId="6E934200" w:rsidR="004E191A" w:rsidRDefault="004E191A" w:rsidP="00715195">
      <w:pPr>
        <w:pStyle w:val="NormalWeb"/>
        <w:jc w:val="both"/>
      </w:pPr>
      <w:r>
        <w:t xml:space="preserve">   </w:t>
      </w:r>
      <w:r w:rsidR="00AC63BC">
        <w:t xml:space="preserve">       </w:t>
      </w:r>
      <w: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74415B79" w14:textId="77777777" w:rsidR="004E191A" w:rsidRDefault="004E191A" w:rsidP="00715195">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sidRPr="00C45E14">
        <w:rPr>
          <w:rFonts w:ascii="GHEA Grapalat" w:hAnsi="GHEA Grapalat" w:cs="Sylfaen"/>
          <w:sz w:val="20"/>
          <w:lang w:val="hy-AM"/>
        </w:rPr>
        <w:t>Մասնակցի</w:t>
      </w:r>
      <w:r>
        <w:rPr>
          <w:rFonts w:ascii="GHEA Grapalat" w:hAnsi="GHEA Grapalat" w:cs="Sylfaen"/>
          <w:sz w:val="20"/>
          <w:lang w:val="af-ZA"/>
        </w:rPr>
        <w:t xml:space="preserve"> </w:t>
      </w:r>
      <w:r w:rsidRPr="00C45E14">
        <w:rPr>
          <w:rFonts w:ascii="GHEA Grapalat" w:hAnsi="GHEA Grapalat" w:cs="Sylfaen"/>
          <w:sz w:val="20"/>
          <w:lang w:val="hy-AM"/>
        </w:rPr>
        <w:t>հայտը</w:t>
      </w:r>
      <w:r>
        <w:rPr>
          <w:rFonts w:ascii="GHEA Grapalat" w:hAnsi="GHEA Grapalat" w:cs="Sylfaen"/>
          <w:sz w:val="20"/>
          <w:lang w:val="af-ZA"/>
        </w:rPr>
        <w:t xml:space="preserve"> </w:t>
      </w:r>
      <w:r w:rsidRPr="00C45E14">
        <w:rPr>
          <w:rFonts w:ascii="GHEA Grapalat" w:hAnsi="GHEA Grapalat" w:cs="Sylfaen"/>
          <w:sz w:val="20"/>
          <w:lang w:val="hy-AM"/>
        </w:rPr>
        <w:t>ենթակա</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մերժման</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դրանում</w:t>
      </w:r>
      <w:r>
        <w:rPr>
          <w:rFonts w:ascii="GHEA Grapalat" w:hAnsi="GHEA Grapalat" w:cs="Sylfaen"/>
          <w:sz w:val="20"/>
          <w:lang w:val="af-ZA"/>
        </w:rPr>
        <w:t xml:space="preserve"> </w:t>
      </w:r>
      <w:r w:rsidRPr="00C45E14">
        <w:rPr>
          <w:rFonts w:ascii="GHEA Grapalat" w:hAnsi="GHEA Grapalat" w:cs="Sylfaen"/>
          <w:sz w:val="20"/>
          <w:lang w:val="hy-AM"/>
        </w:rPr>
        <w:t>բացակայում</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հայտի</w:t>
      </w:r>
      <w:r>
        <w:rPr>
          <w:rFonts w:ascii="GHEA Grapalat" w:hAnsi="GHEA Grapalat" w:cs="Sylfaen"/>
          <w:sz w:val="20"/>
          <w:lang w:val="af-ZA"/>
        </w:rPr>
        <w:t xml:space="preserve"> </w:t>
      </w:r>
      <w:r w:rsidRPr="00C45E14">
        <w:rPr>
          <w:rFonts w:ascii="GHEA Grapalat" w:hAnsi="GHEA Grapalat" w:cs="Sylfaen"/>
          <w:sz w:val="20"/>
          <w:lang w:val="hy-AM"/>
        </w:rPr>
        <w:t>ապահովումը</w:t>
      </w:r>
      <w:r>
        <w:rPr>
          <w:rFonts w:ascii="GHEA Grapalat" w:hAnsi="GHEA Grapalat" w:cs="Sylfaen"/>
          <w:sz w:val="20"/>
          <w:lang w:val="af-ZA"/>
        </w:rPr>
        <w:t xml:space="preserve">, </w:t>
      </w:r>
      <w:r w:rsidRPr="00C45E14">
        <w:rPr>
          <w:rFonts w:ascii="GHEA Grapalat" w:hAnsi="GHEA Grapalat" w:cs="Sylfaen"/>
          <w:sz w:val="20"/>
          <w:lang w:val="hy-AM"/>
        </w:rPr>
        <w:t>կամ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ներկայացված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հրավերի</w:t>
      </w:r>
      <w:r>
        <w:rPr>
          <w:rFonts w:ascii="GHEA Grapalat" w:hAnsi="GHEA Grapalat" w:cs="Sylfaen"/>
          <w:sz w:val="20"/>
          <w:lang w:val="af-ZA"/>
        </w:rPr>
        <w:t xml:space="preserve"> </w:t>
      </w:r>
      <w:r w:rsidRPr="00C45E14">
        <w:rPr>
          <w:rFonts w:ascii="GHEA Grapalat" w:hAnsi="GHEA Grapalat" w:cs="Sylfaen"/>
          <w:sz w:val="20"/>
          <w:lang w:val="hy-AM"/>
        </w:rPr>
        <w:t>պահանջներին</w:t>
      </w:r>
      <w:r>
        <w:rPr>
          <w:rFonts w:ascii="GHEA Grapalat" w:hAnsi="GHEA Grapalat" w:cs="Sylfaen"/>
          <w:sz w:val="20"/>
          <w:lang w:val="af-ZA"/>
        </w:rPr>
        <w:t xml:space="preserve"> </w:t>
      </w:r>
      <w:r w:rsidRPr="00C45E14">
        <w:rPr>
          <w:rFonts w:ascii="GHEA Grapalat" w:hAnsi="GHEA Grapalat" w:cs="Sylfaen"/>
          <w:sz w:val="20"/>
          <w:lang w:val="hy-AM"/>
        </w:rPr>
        <w:t>անհամապատասխան</w:t>
      </w:r>
      <w:r>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24D40D1A" w:rsidR="004E191A" w:rsidRDefault="002F6783" w:rsidP="00830094">
      <w:pPr>
        <w:pStyle w:val="NormalWeb"/>
        <w:jc w:val="both"/>
        <w:rPr>
          <w:rFonts w:cs="Tahoma"/>
          <w:lang w:val="af-ZA"/>
        </w:rPr>
      </w:pPr>
      <w:r>
        <w:t xml:space="preserve">       </w:t>
      </w:r>
      <w:r w:rsidR="007144EF" w:rsidRPr="007144EF">
        <w:rPr>
          <w:lang w:val="af-ZA"/>
        </w:rPr>
        <w:t xml:space="preserve">   </w:t>
      </w:r>
      <w:r w:rsidR="004E191A">
        <w:rPr>
          <w:lang w:val="af-ZA"/>
        </w:rPr>
        <w:t xml:space="preserve">8.1 </w:t>
      </w:r>
      <w:r w:rsidR="004E191A">
        <w:t>Հայտերի</w:t>
      </w:r>
      <w:r w:rsidR="004E191A" w:rsidRPr="00036665">
        <w:rPr>
          <w:lang w:val="af-ZA"/>
        </w:rPr>
        <w:t xml:space="preserve"> </w:t>
      </w:r>
      <w:r w:rsidR="004E191A">
        <w:t>բացումը</w:t>
      </w:r>
      <w:r w:rsidR="004E191A" w:rsidRPr="00036665">
        <w:rPr>
          <w:lang w:val="af-ZA"/>
        </w:rPr>
        <w:t xml:space="preserve"> </w:t>
      </w:r>
      <w:r w:rsidR="004E191A">
        <w:t>կկատարվի</w:t>
      </w:r>
      <w:r w:rsidR="004E191A" w:rsidRPr="00036665">
        <w:rPr>
          <w:lang w:val="af-ZA"/>
        </w:rPr>
        <w:t xml:space="preserve"> </w:t>
      </w:r>
      <w:r w:rsidR="004E191A" w:rsidRPr="00C45E14">
        <w:t>համակարգի</w:t>
      </w:r>
      <w:r w:rsidR="004E191A">
        <w:rPr>
          <w:lang w:val="af-ZA"/>
        </w:rPr>
        <w:t xml:space="preserve"> </w:t>
      </w:r>
      <w:r w:rsidR="004E191A" w:rsidRPr="00C45E14">
        <w:t>միջոցով</w:t>
      </w:r>
      <w:r w:rsidR="004E191A">
        <w:rPr>
          <w:lang w:val="af-ZA"/>
        </w:rPr>
        <w:t xml:space="preserve">`  </w:t>
      </w:r>
      <w:r w:rsidR="004E191A">
        <w:t>սույն</w:t>
      </w:r>
      <w:r w:rsidR="004E191A" w:rsidRPr="00036665">
        <w:rPr>
          <w:lang w:val="af-ZA"/>
        </w:rPr>
        <w:t xml:space="preserve"> </w:t>
      </w:r>
      <w:r w:rsidR="004E191A">
        <w:t>ընթացակարգի</w:t>
      </w:r>
      <w:r w:rsidR="004E191A" w:rsidRPr="00036665">
        <w:rPr>
          <w:lang w:val="af-ZA"/>
        </w:rPr>
        <w:t xml:space="preserve"> </w:t>
      </w:r>
      <w:r w:rsidR="004E191A">
        <w:t>հայտարարությունը</w:t>
      </w:r>
      <w:r w:rsidR="004E191A" w:rsidRPr="00036665">
        <w:rPr>
          <w:lang w:val="af-ZA"/>
        </w:rPr>
        <w:t xml:space="preserve"> </w:t>
      </w:r>
      <w:r w:rsidR="004E191A">
        <w:t>և</w:t>
      </w:r>
      <w:r w:rsidR="004E191A" w:rsidRPr="00036665">
        <w:rPr>
          <w:lang w:val="af-ZA"/>
        </w:rPr>
        <w:t xml:space="preserve"> </w:t>
      </w:r>
      <w:r w:rsidR="004E191A">
        <w:t>հրավերը</w:t>
      </w:r>
      <w:r w:rsidR="004E191A" w:rsidRPr="00036665">
        <w:rPr>
          <w:lang w:val="af-ZA"/>
        </w:rPr>
        <w:t xml:space="preserve"> </w:t>
      </w:r>
      <w:r w:rsidR="004E191A">
        <w:t>համակարգում</w:t>
      </w:r>
      <w:r w:rsidR="004E191A" w:rsidRPr="00036665">
        <w:rPr>
          <w:lang w:val="af-ZA"/>
        </w:rPr>
        <w:t xml:space="preserve"> </w:t>
      </w:r>
      <w:r w:rsidR="004E191A" w:rsidRPr="00C45E14">
        <w:t>հ</w:t>
      </w:r>
      <w:r w:rsidR="004E191A">
        <w:t>րապարակվելու</w:t>
      </w:r>
      <w:r w:rsidR="004E191A" w:rsidRPr="00036665">
        <w:rPr>
          <w:lang w:val="af-ZA"/>
        </w:rPr>
        <w:t xml:space="preserve"> </w:t>
      </w:r>
      <w:r w:rsidR="004E191A" w:rsidRPr="00C45E14">
        <w:t>օրվանից</w:t>
      </w:r>
      <w:r w:rsidR="004E191A">
        <w:rPr>
          <w:lang w:val="af-ZA"/>
        </w:rPr>
        <w:t xml:space="preserve"> </w:t>
      </w:r>
      <w:r w:rsidR="004E191A">
        <w:t>հաշված</w:t>
      </w:r>
      <w:r w:rsidR="00EA7DDC">
        <w:t>՝</w:t>
      </w:r>
      <w:r w:rsidR="004E191A">
        <w:rPr>
          <w:lang w:val="af-ZA"/>
        </w:rPr>
        <w:t xml:space="preserve"> </w:t>
      </w:r>
      <w:r w:rsidR="00EA7DDC" w:rsidRPr="00AF2DC5">
        <w:rPr>
          <w:b/>
          <w:bCs/>
        </w:rPr>
        <w:t>ապրիլի</w:t>
      </w:r>
      <w:r w:rsidR="004E191A" w:rsidRPr="00AF2DC5">
        <w:rPr>
          <w:b/>
          <w:bCs/>
          <w:lang w:val="af-ZA"/>
        </w:rPr>
        <w:t xml:space="preserve"> </w:t>
      </w:r>
      <w:r w:rsidR="00687C8A">
        <w:rPr>
          <w:b/>
          <w:bCs/>
          <w:lang w:val="af-ZA"/>
        </w:rPr>
        <w:t>19</w:t>
      </w:r>
      <w:r w:rsidR="00EA7DDC" w:rsidRPr="00AF2DC5">
        <w:rPr>
          <w:b/>
          <w:bCs/>
        </w:rPr>
        <w:t>-ին</w:t>
      </w:r>
      <w:r w:rsidR="004E191A" w:rsidRPr="00AF2DC5">
        <w:rPr>
          <w:b/>
          <w:bCs/>
          <w:lang w:val="af-ZA"/>
        </w:rPr>
        <w:t xml:space="preserve"> </w:t>
      </w:r>
      <w:r w:rsidR="004E191A" w:rsidRPr="00AF2DC5">
        <w:rPr>
          <w:b/>
          <w:bCs/>
        </w:rPr>
        <w:t>ժամը</w:t>
      </w:r>
      <w:r w:rsidR="004E191A" w:rsidRPr="00AF2DC5">
        <w:rPr>
          <w:b/>
          <w:bCs/>
          <w:lang w:val="af-ZA"/>
        </w:rPr>
        <w:t xml:space="preserve"> «</w:t>
      </w:r>
      <w:r w:rsidR="00EA7DDC" w:rsidRPr="00AF2DC5">
        <w:rPr>
          <w:b/>
          <w:bCs/>
        </w:rPr>
        <w:t>11:00</w:t>
      </w:r>
      <w:r w:rsidR="004E191A" w:rsidRPr="00AF2DC5">
        <w:rPr>
          <w:b/>
          <w:bCs/>
          <w:lang w:val="af-ZA"/>
        </w:rPr>
        <w:t>»-</w:t>
      </w:r>
      <w:r w:rsidR="004E191A" w:rsidRPr="00AF2DC5">
        <w:rPr>
          <w:b/>
          <w:bCs/>
        </w:rPr>
        <w:t>ին</w:t>
      </w:r>
      <w:r w:rsidR="004E191A">
        <w:t>։</w:t>
      </w:r>
      <w:r w:rsidR="004E191A" w:rsidRPr="00036665">
        <w:rPr>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40228">
      <w:pPr>
        <w:pStyle w:val="norm"/>
        <w:spacing w:line="240" w:lineRule="auto"/>
        <w:ind w:firstLine="567"/>
        <w:rPr>
          <w:rFonts w:ascii="GHEA Grapalat" w:hAnsi="GHEA Grapalat" w:cs="Sylfaen"/>
          <w:szCs w:val="24"/>
          <w:lang w:val="af-ZA"/>
        </w:rPr>
      </w:pPr>
      <w:r>
        <w:rPr>
          <w:rFonts w:ascii="GHEA Grapalat" w:hAnsi="GHEA Grapalat" w:cs="Sylfaen"/>
          <w:sz w:val="20"/>
          <w:lang w:val="af-ZA"/>
        </w:rPr>
        <w:lastRenderedPageBreak/>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1AFA207" w:rsidR="004E191A" w:rsidRDefault="005370F0" w:rsidP="00240228">
      <w:pPr>
        <w:pStyle w:val="NormalWeb"/>
        <w:jc w:val="both"/>
      </w:pPr>
      <w:r w:rsidRPr="005370F0">
        <w:rPr>
          <w:lang w:val="af-ZA"/>
        </w:rPr>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Pr>
          <w:lang w:val="en-US"/>
        </w:rPr>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proofErr w:type="spellStart"/>
      <w:r w:rsidR="004E191A">
        <w:rPr>
          <w:lang w:val="en-US"/>
        </w:rPr>
        <w:t>հիմք</w:t>
      </w:r>
      <w:proofErr w:type="spellEnd"/>
      <w:r w:rsidR="004E191A">
        <w:rPr>
          <w:lang w:val="af-ZA"/>
        </w:rPr>
        <w:t xml:space="preserve"> </w:t>
      </w:r>
      <w:r w:rsidR="004E191A">
        <w:rPr>
          <w:lang w:val="en-US"/>
        </w:rPr>
        <w:t>է</w:t>
      </w:r>
      <w:r w:rsidR="004E191A">
        <w:rPr>
          <w:lang w:val="af-ZA"/>
        </w:rPr>
        <w:t xml:space="preserve"> </w:t>
      </w:r>
      <w:proofErr w:type="spellStart"/>
      <w:r w:rsidR="004E191A">
        <w:rPr>
          <w:lang w:val="en-US"/>
        </w:rPr>
        <w:t>ընդունում</w:t>
      </w:r>
      <w:proofErr w:type="spellEnd"/>
      <w:r w:rsidR="004E191A">
        <w:rPr>
          <w:lang w:val="af-ZA"/>
        </w:rPr>
        <w:t xml:space="preserve"> հ</w:t>
      </w:r>
      <w:proofErr w:type="spellStart"/>
      <w:r w:rsidR="004E191A">
        <w:rPr>
          <w:lang w:val="en-US"/>
        </w:rPr>
        <w:t>ամակարգում</w:t>
      </w:r>
      <w:proofErr w:type="spellEnd"/>
      <w:r w:rsidR="004E191A">
        <w:rPr>
          <w:lang w:val="af-ZA"/>
        </w:rPr>
        <w:t xml:space="preserve"> </w:t>
      </w:r>
      <w:proofErr w:type="spellStart"/>
      <w:r w:rsidR="004E191A">
        <w:rPr>
          <w:lang w:val="en-US"/>
        </w:rPr>
        <w:t>կցված</w:t>
      </w:r>
      <w:proofErr w:type="spellEnd"/>
      <w:r w:rsidR="004E191A">
        <w:rPr>
          <w:lang w:val="af-ZA"/>
        </w:rPr>
        <w:t xml:space="preserve">` </w:t>
      </w:r>
      <w:proofErr w:type="spellStart"/>
      <w:r w:rsidR="004E191A">
        <w:rPr>
          <w:lang w:val="en-US"/>
        </w:rPr>
        <w:t>մասնակցի</w:t>
      </w:r>
      <w:proofErr w:type="spellEnd"/>
      <w:r w:rsidR="004E191A">
        <w:rPr>
          <w:lang w:val="af-ZA"/>
        </w:rPr>
        <w:t xml:space="preserve"> </w:t>
      </w:r>
      <w:proofErr w:type="spellStart"/>
      <w:r w:rsidR="004E191A">
        <w:rPr>
          <w:lang w:val="en-US"/>
        </w:rPr>
        <w:t>կողմից</w:t>
      </w:r>
      <w:proofErr w:type="spellEnd"/>
      <w:r w:rsidR="004E191A">
        <w:rPr>
          <w:lang w:val="af-ZA"/>
        </w:rPr>
        <w:t xml:space="preserve"> </w:t>
      </w:r>
      <w:proofErr w:type="spellStart"/>
      <w:r w:rsidR="004E191A">
        <w:rPr>
          <w:lang w:val="en-US"/>
        </w:rPr>
        <w:t>հաստատված</w:t>
      </w:r>
      <w:proofErr w:type="spellEnd"/>
      <w:r w:rsidR="004E191A">
        <w:rPr>
          <w:lang w:val="af-ZA"/>
        </w:rPr>
        <w:t xml:space="preserve"> </w:t>
      </w:r>
      <w:proofErr w:type="spellStart"/>
      <w:r w:rsidR="004E191A">
        <w:rPr>
          <w:lang w:val="en-US"/>
        </w:rPr>
        <w:t>գնային</w:t>
      </w:r>
      <w:proofErr w:type="spellEnd"/>
      <w:r w:rsidR="004E191A">
        <w:rPr>
          <w:lang w:val="af-ZA"/>
        </w:rPr>
        <w:t xml:space="preserve"> </w:t>
      </w:r>
      <w:proofErr w:type="spellStart"/>
      <w:r w:rsidR="004E191A">
        <w:rPr>
          <w:lang w:val="en-US"/>
        </w:rPr>
        <w:t>առաջարկը</w:t>
      </w:r>
      <w:proofErr w:type="spellEnd"/>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Default="002F6783" w:rsidP="00397F76">
      <w:pPr>
        <w:pStyle w:val="NormalWeb"/>
        <w:rPr>
          <w:rFonts w:ascii="Arial Unicode" w:hAnsi="Arial Unicode"/>
          <w:sz w:val="21"/>
          <w:szCs w:val="21"/>
          <w:lang w:val="af-ZA"/>
        </w:rPr>
      </w:pPr>
      <w:r>
        <w:t xml:space="preserve">           </w:t>
      </w:r>
      <w:r w:rsidR="004E191A">
        <w:t>ե</w:t>
      </w:r>
      <w:r w:rsidR="004E191A">
        <w:rPr>
          <w:lang w:val="af-ZA"/>
        </w:rPr>
        <w:t xml:space="preserve">. </w:t>
      </w:r>
      <w:r w:rsidR="004E191A">
        <w:t>բանակցությունների</w:t>
      </w:r>
      <w:r w:rsidR="004E191A">
        <w:rPr>
          <w:lang w:val="af-ZA"/>
        </w:rPr>
        <w:t xml:space="preserve"> </w:t>
      </w:r>
      <w:r w:rsidR="004E191A">
        <w:t>համար</w:t>
      </w:r>
      <w:r w:rsidR="004E191A">
        <w:rPr>
          <w:lang w:val="af-ZA"/>
        </w:rPr>
        <w:t xml:space="preserve"> </w:t>
      </w:r>
      <w:r w:rsidR="004E191A">
        <w:t>սահմանված</w:t>
      </w:r>
      <w:r w:rsidR="004E191A">
        <w:rPr>
          <w:lang w:val="af-ZA"/>
        </w:rPr>
        <w:t xml:space="preserve"> </w:t>
      </w:r>
      <w:r w:rsidR="004E191A">
        <w:t>վերջնաժամկետը</w:t>
      </w:r>
      <w:r w:rsidR="004E191A">
        <w:rPr>
          <w:lang w:val="af-ZA"/>
        </w:rPr>
        <w:t xml:space="preserve"> </w:t>
      </w:r>
      <w:r w:rsidR="004E191A">
        <w:t>լրանալու</w:t>
      </w:r>
      <w:r w:rsidR="004E191A">
        <w:rPr>
          <w:lang w:val="af-ZA"/>
        </w:rPr>
        <w:t xml:space="preserve"> </w:t>
      </w:r>
      <w:r w:rsidR="004E191A">
        <w:t>պահին</w:t>
      </w:r>
      <w:r w:rsidR="004E191A">
        <w:rPr>
          <w:lang w:val="af-ZA"/>
        </w:rPr>
        <w:t xml:space="preserve">, </w:t>
      </w:r>
      <w:r w:rsidR="004E191A">
        <w:t>ըստ դրան ներկա</w:t>
      </w:r>
      <w:r w:rsidR="004E191A">
        <w:rPr>
          <w:lang w:val="af-ZA"/>
        </w:rPr>
        <w:t xml:space="preserve"> մ</w:t>
      </w:r>
      <w:r w:rsidR="004E191A">
        <w:t>ասնակիցների</w:t>
      </w:r>
      <w:r w:rsidR="004E191A">
        <w:rPr>
          <w:lang w:val="af-ZA"/>
        </w:rPr>
        <w:t xml:space="preserve"> </w:t>
      </w:r>
      <w:r w:rsidR="004E191A">
        <w:t>ներկայացրած</w:t>
      </w:r>
      <w:r w:rsidR="004E191A">
        <w:rPr>
          <w:lang w:val="af-ZA"/>
        </w:rPr>
        <w:t xml:space="preserve"> </w:t>
      </w:r>
      <w:r w:rsidR="004E191A">
        <w:t>գների</w:t>
      </w:r>
      <w:r w:rsidR="004E191A">
        <w:rPr>
          <w:lang w:val="af-ZA"/>
        </w:rPr>
        <w:t xml:space="preserve">, </w:t>
      </w:r>
      <w:r w:rsidR="004E191A">
        <w:t>որոշվում</w:t>
      </w:r>
      <w:r w:rsidR="004E191A">
        <w:rPr>
          <w:lang w:val="af-ZA"/>
        </w:rPr>
        <w:t xml:space="preserve"> </w:t>
      </w:r>
      <w:r w:rsidR="004E191A">
        <w:t>և</w:t>
      </w:r>
      <w:r w:rsidR="004E191A">
        <w:rPr>
          <w:lang w:val="af-ZA"/>
        </w:rPr>
        <w:t xml:space="preserve"> </w:t>
      </w:r>
      <w:r w:rsidR="004E191A">
        <w:t>հայտարարվում</w:t>
      </w:r>
      <w:r w:rsidR="004E191A">
        <w:rPr>
          <w:lang w:val="af-ZA"/>
        </w:rPr>
        <w:t xml:space="preserve"> </w:t>
      </w:r>
      <w:r w:rsidR="004E191A">
        <w:t>են</w:t>
      </w:r>
      <w:r w:rsidR="004E191A">
        <w:rPr>
          <w:lang w:val="af-ZA"/>
        </w:rPr>
        <w:t xml:space="preserve"> </w:t>
      </w:r>
      <w:r w:rsidR="004E191A">
        <w:t>ընտրված</w:t>
      </w:r>
      <w:r w:rsidR="004E191A">
        <w:rPr>
          <w:lang w:val="af-ZA"/>
        </w:rPr>
        <w:t xml:space="preserve"> </w:t>
      </w:r>
      <w:r w:rsidR="004E191A">
        <w:t>և</w:t>
      </w:r>
      <w:r w:rsidR="004E191A">
        <w:rPr>
          <w:lang w:val="af-ZA"/>
        </w:rPr>
        <w:t xml:space="preserve"> </w:t>
      </w:r>
      <w:r w:rsidR="004E191A">
        <w:t xml:space="preserve">այդպիսին չճանաչված </w:t>
      </w:r>
      <w:r w:rsidR="004E191A">
        <w:rPr>
          <w:lang w:val="af-ZA"/>
        </w:rPr>
        <w:t>մ</w:t>
      </w:r>
      <w:r w:rsidR="004E191A">
        <w:t>ասնակիցները</w:t>
      </w:r>
      <w:r w:rsidR="004E191A">
        <w:rPr>
          <w:lang w:val="af-ZA"/>
        </w:rPr>
        <w:t xml:space="preserve">: </w:t>
      </w:r>
      <w:r w:rsidR="004E191A">
        <w:t>Եթե</w:t>
      </w:r>
      <w:r w:rsidR="004E191A">
        <w:rPr>
          <w:lang w:val="af-ZA"/>
        </w:rPr>
        <w:t xml:space="preserve"> </w:t>
      </w:r>
      <w:r w:rsidR="004E191A">
        <w:t>բանակցությունների</w:t>
      </w:r>
      <w:r w:rsidR="004E191A">
        <w:rPr>
          <w:lang w:val="af-ZA"/>
        </w:rPr>
        <w:t xml:space="preserve"> </w:t>
      </w:r>
      <w:r w:rsidR="004E191A">
        <w:t>արդյունքում</w:t>
      </w:r>
      <w:r w:rsidR="004E191A">
        <w:rPr>
          <w:lang w:val="af-ZA"/>
        </w:rPr>
        <w:t xml:space="preserve"> </w:t>
      </w:r>
      <w:r w:rsidR="004E191A">
        <w:t>մասնակիցների</w:t>
      </w:r>
      <w:r w:rsidR="004E191A">
        <w:rPr>
          <w:lang w:val="af-ZA"/>
        </w:rPr>
        <w:t xml:space="preserve"> </w:t>
      </w:r>
      <w:r w:rsidR="004E191A">
        <w:t>ներկայացրած</w:t>
      </w:r>
      <w:r w:rsidR="004E191A">
        <w:rPr>
          <w:lang w:val="af-ZA"/>
        </w:rPr>
        <w:t xml:space="preserve"> </w:t>
      </w:r>
      <w:r w:rsidR="004E191A">
        <w:t>գները</w:t>
      </w:r>
      <w:r w:rsidR="004E191A">
        <w:rPr>
          <w:lang w:val="af-ZA"/>
        </w:rPr>
        <w:t xml:space="preserve"> </w:t>
      </w:r>
      <w:r w:rsidR="004E191A">
        <w:t>մնում</w:t>
      </w:r>
      <w:r w:rsidR="004E191A">
        <w:rPr>
          <w:lang w:val="af-ZA"/>
        </w:rPr>
        <w:t xml:space="preserve"> </w:t>
      </w:r>
      <w:r w:rsidR="004E191A">
        <w:t>են</w:t>
      </w:r>
      <w:r w:rsidR="004E191A">
        <w:rPr>
          <w:lang w:val="af-ZA"/>
        </w:rPr>
        <w:t xml:space="preserve"> </w:t>
      </w:r>
      <w:r w:rsidR="004E191A">
        <w:t>հավասար</w:t>
      </w:r>
      <w:r w:rsidR="004E191A">
        <w:rPr>
          <w:lang w:val="af-ZA"/>
        </w:rPr>
        <w:t xml:space="preserve">, </w:t>
      </w:r>
      <w:r w:rsidR="004E191A">
        <w:t>գնման</w:t>
      </w:r>
      <w:r w:rsidR="004E191A">
        <w:rPr>
          <w:lang w:val="af-ZA"/>
        </w:rPr>
        <w:t xml:space="preserve"> </w:t>
      </w:r>
      <w:r w:rsidR="004E191A">
        <w:t>ընթացակարգն</w:t>
      </w:r>
      <w:r w:rsidR="004E191A">
        <w:rPr>
          <w:lang w:val="af-ZA"/>
        </w:rPr>
        <w:t xml:space="preserve"> </w:t>
      </w:r>
      <w:r w:rsidR="004E191A">
        <w:t>Օրենքի</w:t>
      </w:r>
      <w:r w:rsidR="004E191A">
        <w:rPr>
          <w:lang w:val="af-ZA"/>
        </w:rPr>
        <w:t xml:space="preserve"> 37-</w:t>
      </w:r>
      <w:r w:rsidR="004E191A">
        <w:t>րդ</w:t>
      </w:r>
      <w:r w:rsidR="004E191A">
        <w:rPr>
          <w:lang w:val="af-ZA"/>
        </w:rPr>
        <w:t xml:space="preserve"> </w:t>
      </w:r>
      <w:r w:rsidR="004E191A">
        <w:t>հոդվածի</w:t>
      </w:r>
      <w:r w:rsidR="004E191A">
        <w:rPr>
          <w:lang w:val="af-ZA"/>
        </w:rPr>
        <w:t xml:space="preserve"> 1-</w:t>
      </w:r>
      <w:r w:rsidR="004E191A">
        <w:t>ին</w:t>
      </w:r>
      <w:r w:rsidR="004E191A">
        <w:rPr>
          <w:lang w:val="af-ZA"/>
        </w:rPr>
        <w:t xml:space="preserve"> </w:t>
      </w:r>
      <w:r w:rsidR="004E191A">
        <w:t>մասի</w:t>
      </w:r>
      <w:r w:rsidR="004E191A">
        <w:rPr>
          <w:lang w:val="af-ZA"/>
        </w:rPr>
        <w:t xml:space="preserve"> 1-</w:t>
      </w:r>
      <w:r w:rsidR="004E191A">
        <w:t>ին</w:t>
      </w:r>
      <w:r w:rsidR="004E191A">
        <w:rPr>
          <w:lang w:val="af-ZA"/>
        </w:rPr>
        <w:t xml:space="preserve"> </w:t>
      </w:r>
      <w:r w:rsidR="004E191A">
        <w:t>կետի</w:t>
      </w:r>
      <w:r w:rsidR="004E191A">
        <w:rPr>
          <w:lang w:val="af-ZA"/>
        </w:rPr>
        <w:t xml:space="preserve"> </w:t>
      </w:r>
      <w:r w:rsidR="004E191A">
        <w:t>հիման</w:t>
      </w:r>
      <w:r w:rsidR="004E191A">
        <w:rPr>
          <w:lang w:val="af-ZA"/>
        </w:rPr>
        <w:t xml:space="preserve"> </w:t>
      </w:r>
      <w:r w:rsidR="004E191A">
        <w:t>վրա</w:t>
      </w:r>
      <w:r w:rsidR="004E191A">
        <w:rPr>
          <w:lang w:val="af-ZA"/>
        </w:rPr>
        <w:t xml:space="preserve"> </w:t>
      </w:r>
      <w:r w:rsidR="004E191A">
        <w:t>հայտարարվում</w:t>
      </w:r>
      <w:r w:rsidR="004E191A">
        <w:rPr>
          <w:lang w:val="af-ZA"/>
        </w:rPr>
        <w:t xml:space="preserve"> </w:t>
      </w:r>
      <w:r w:rsidR="004E191A">
        <w:t>է</w:t>
      </w:r>
      <w:r w:rsidR="004E191A">
        <w:rPr>
          <w:lang w:val="af-ZA"/>
        </w:rPr>
        <w:t xml:space="preserve"> </w:t>
      </w:r>
      <w:r w:rsidR="004E191A">
        <w:t>չկայացած</w:t>
      </w:r>
      <w:r w:rsidR="004E191A">
        <w:rPr>
          <w:lang w:val="af-ZA"/>
        </w:rPr>
        <w:t>:</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w:t>
      </w:r>
      <w:r>
        <w:rPr>
          <w:rFonts w:ascii="GHEA Grapalat" w:hAnsi="GHEA Grapalat" w:cs="Sylfaen"/>
          <w:sz w:val="20"/>
          <w:szCs w:val="24"/>
          <w:lang w:val="hy-AM" w:eastAsia="en-US"/>
        </w:rPr>
        <w:lastRenderedPageBreak/>
        <w:t>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55F7EBD1" w14:textId="7FB6DF0F" w:rsidR="004E191A" w:rsidRDefault="009D0D58" w:rsidP="002519EC">
      <w:pPr>
        <w:pStyle w:val="NormalWeb"/>
        <w:jc w:val="both"/>
      </w:pPr>
      <w:r>
        <w:t xml:space="preserve">         </w:t>
      </w:r>
      <w:r w:rsidR="004E191A">
        <w:rPr>
          <w:lang w:val="af-ZA"/>
        </w:rPr>
        <w:t>8.</w:t>
      </w:r>
      <w:r w:rsidR="004E191A">
        <w:t>11 Հանձնաժողովի անդամը կամ քարտուղարը չի կարող մասնակցել հանձնաժողովի աշխատանքներին</w:t>
      </w:r>
      <w:r w:rsidR="004E191A">
        <w:rPr>
          <w:lang w:val="af-ZA"/>
        </w:rPr>
        <w:t xml:space="preserve">, </w:t>
      </w:r>
      <w:r w:rsidR="004E191A">
        <w:t>եթե հանձնաժողովի գործունեության ընթացքումպարզվում է</w:t>
      </w:r>
      <w:r w:rsidR="004E191A">
        <w:rPr>
          <w:lang w:val="af-ZA"/>
        </w:rPr>
        <w:t xml:space="preserve">, </w:t>
      </w:r>
      <w:r w:rsidR="004E191A">
        <w:t>որ վերջիններիս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w:t>
      </w:r>
      <w:r w:rsidR="004E191A">
        <w:rPr>
          <w:lang w:val="af-ZA"/>
        </w:rPr>
        <w:t xml:space="preserve">, </w:t>
      </w:r>
      <w:r w:rsidR="004E191A">
        <w:t>կամ իրենց մերձավոր ազգակցությամբ կամ խնամիությամբ կապված անձը</w:t>
      </w:r>
      <w:r w:rsidR="004E191A">
        <w:rPr>
          <w:lang w:val="af-ZA"/>
        </w:rPr>
        <w:t xml:space="preserve"> (</w:t>
      </w:r>
      <w:r w:rsidR="004E191A">
        <w:t>ծնող</w:t>
      </w:r>
      <w:r w:rsidR="004E191A">
        <w:rPr>
          <w:lang w:val="af-ZA"/>
        </w:rPr>
        <w:t xml:space="preserve">, </w:t>
      </w:r>
      <w:r w:rsidR="004E191A">
        <w:t>ամուսին</w:t>
      </w:r>
      <w:r w:rsidR="004E191A">
        <w:rPr>
          <w:lang w:val="af-ZA"/>
        </w:rPr>
        <w:t xml:space="preserve">, </w:t>
      </w:r>
      <w:r w:rsidR="004E191A">
        <w:t>երեխա</w:t>
      </w:r>
      <w:r w:rsidR="004E191A">
        <w:rPr>
          <w:lang w:val="af-ZA"/>
        </w:rPr>
        <w:t xml:space="preserve">, </w:t>
      </w:r>
      <w:r w:rsidR="004E191A">
        <w:t>եղբայր</w:t>
      </w:r>
      <w:r w:rsidR="004E191A">
        <w:rPr>
          <w:lang w:val="af-ZA"/>
        </w:rPr>
        <w:t xml:space="preserve">, </w:t>
      </w:r>
      <w:r w:rsidR="004E191A">
        <w:t>քույր</w:t>
      </w:r>
      <w:r w:rsidR="004E191A">
        <w:rPr>
          <w:lang w:val="af-ZA"/>
        </w:rPr>
        <w:t>,</w:t>
      </w:r>
      <w:r w:rsidR="004E191A">
        <w:t>տատ, պապ, թոռ, ինչպես նաև ամուսնու ծնող</w:t>
      </w:r>
      <w:r w:rsidR="004E191A">
        <w:rPr>
          <w:lang w:val="af-ZA"/>
        </w:rPr>
        <w:t xml:space="preserve">, </w:t>
      </w:r>
      <w:r w:rsidR="004E191A">
        <w:t>երեխա</w:t>
      </w:r>
      <w:r w:rsidR="004E191A">
        <w:rPr>
          <w:lang w:val="af-ZA"/>
        </w:rPr>
        <w:t xml:space="preserve">, </w:t>
      </w:r>
      <w:r w:rsidR="004E191A">
        <w:t>եղբայր, քույր, տատ, պապ, թոռ</w:t>
      </w:r>
      <w:r w:rsidR="004E191A">
        <w:rPr>
          <w:lang w:val="af-ZA"/>
        </w:rPr>
        <w:t xml:space="preserve">) </w:t>
      </w:r>
      <w:r w:rsidR="004E191A">
        <w:t>կամ այդ անձի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 սույն ընթացակարգին մասնակցելու համար ներկայացրել է հայտ</w:t>
      </w:r>
      <w:r w:rsidR="004E191A">
        <w:rPr>
          <w:lang w:val="af-ZA"/>
        </w:rPr>
        <w:t>:</w:t>
      </w:r>
      <w:r w:rsidR="004E191A">
        <w:t xml:space="preserve"> Եթե առկա է սույն կետով նախատեսված պայմանը</w:t>
      </w:r>
      <w:r w:rsidR="004E191A">
        <w:rPr>
          <w:lang w:val="af-ZA"/>
        </w:rPr>
        <w:t xml:space="preserve">, </w:t>
      </w:r>
      <w:r w:rsidR="004E191A">
        <w:t>ապա  սույն ընթացակարգի առնչությամբ շահերի բախում ունեցող հանձնաժողովի անդամը կամ քարտուղարը անհապաղ ինքնաբացարկ է հայտնում սույնընթացակարգից</w:t>
      </w:r>
      <w:r w:rsidR="004E191A">
        <w:rPr>
          <w:lang w:val="af-ZA"/>
        </w:rPr>
        <w:t xml:space="preserve">: </w:t>
      </w:r>
    </w:p>
    <w:p w14:paraId="676A9F9A" w14:textId="358C6FA7" w:rsidR="004E191A" w:rsidRDefault="009D0D58" w:rsidP="002519EC">
      <w:pPr>
        <w:pStyle w:val="NormalWeb"/>
        <w:jc w:val="both"/>
      </w:pPr>
      <w:r>
        <w:t xml:space="preserve">        </w:t>
      </w:r>
      <w:r w:rsidR="004E191A">
        <w:t xml:space="preserve">8.12 </w:t>
      </w:r>
      <w:proofErr w:type="spellStart"/>
      <w:r w:rsidR="004E191A">
        <w:rPr>
          <w:lang w:val="es-ES"/>
        </w:rPr>
        <w:t>Հայտերը</w:t>
      </w:r>
      <w:proofErr w:type="spellEnd"/>
      <w:r w:rsidR="004E191A">
        <w:rPr>
          <w:lang w:val="es-ES"/>
        </w:rPr>
        <w:t xml:space="preserve"> </w:t>
      </w:r>
      <w:proofErr w:type="spellStart"/>
      <w:r w:rsidR="004E191A">
        <w:rPr>
          <w:lang w:val="es-ES"/>
        </w:rPr>
        <w:t>բացվելուց</w:t>
      </w:r>
      <w:proofErr w:type="spellEnd"/>
      <w:r w:rsidR="004E191A">
        <w:rPr>
          <w:lang w:val="es-ES"/>
        </w:rPr>
        <w:t xml:space="preserve"> և </w:t>
      </w:r>
      <w:proofErr w:type="spellStart"/>
      <w:r w:rsidR="004E191A">
        <w:rPr>
          <w:lang w:val="es-ES"/>
        </w:rPr>
        <w:t>գնահատվելուց</w:t>
      </w:r>
      <w:proofErr w:type="spellEnd"/>
      <w:r w:rsidR="004E191A">
        <w:rPr>
          <w:lang w:val="es-ES"/>
        </w:rPr>
        <w:t xml:space="preserve">  </w:t>
      </w:r>
      <w:proofErr w:type="spellStart"/>
      <w:r w:rsidR="004E191A">
        <w:rPr>
          <w:lang w:val="es-ES"/>
        </w:rPr>
        <w:t>հետո</w:t>
      </w:r>
      <w:proofErr w:type="spellEnd"/>
      <w:r w:rsidR="004E191A">
        <w:rPr>
          <w:lang w:val="es-ES"/>
        </w:rPr>
        <w:t xml:space="preserve"> </w:t>
      </w:r>
      <w:proofErr w:type="spellStart"/>
      <w:r w:rsidR="004E191A">
        <w:rPr>
          <w:lang w:val="es-ES"/>
        </w:rPr>
        <w:t>կազմվում</w:t>
      </w:r>
      <w:proofErr w:type="spellEnd"/>
      <w:r w:rsidR="004E191A">
        <w:rPr>
          <w:lang w:val="es-ES"/>
        </w:rPr>
        <w:t xml:space="preserve"> է </w:t>
      </w:r>
      <w:proofErr w:type="spellStart"/>
      <w:r w:rsidR="004E191A">
        <w:rPr>
          <w:lang w:val="es-ES"/>
        </w:rPr>
        <w:t>արձանագրություն</w:t>
      </w:r>
      <w:proofErr w:type="spellEnd"/>
      <w:r w:rsidR="004E191A">
        <w:rPr>
          <w:lang w:val="es-ES"/>
        </w:rPr>
        <w:t>`</w:t>
      </w:r>
      <w:r w:rsidR="004E191A">
        <w:rPr>
          <w:lang w:val="af-ZA"/>
        </w:rPr>
        <w:t xml:space="preserve"> գնումների մասին ՀՀ օրենսդրությամբ սահմանված կարգով</w:t>
      </w:r>
      <w:r w:rsidR="004E191A">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6DD76293" w:rsidR="004E191A" w:rsidRDefault="009D0D58" w:rsidP="002519EC">
      <w:pPr>
        <w:pStyle w:val="NormalWeb"/>
        <w:jc w:val="both"/>
      </w:pPr>
      <w:r>
        <w:t xml:space="preserve">      </w:t>
      </w:r>
      <w:r w:rsidR="004E191A">
        <w:t>8.13  Հանձնաժողովի քարտուղարը հայտերի բացման և գնահատման նիստի ավարտից հետո ոչ ուշ քան</w:t>
      </w:r>
      <w:r w:rsidR="004E191A">
        <w:rPr>
          <w:rFonts w:cs="Arial"/>
          <w:spacing w:val="-8"/>
        </w:rPr>
        <w:t xml:space="preserve"> </w:t>
      </w:r>
      <w:r w:rsidR="004E191A">
        <w:t xml:space="preserve"> հաջորդող աշխատանքային օրը` </w:t>
      </w:r>
    </w:p>
    <w:p w14:paraId="5D25BFA4" w14:textId="77777777" w:rsidR="004E191A" w:rsidRDefault="004E191A" w:rsidP="002519EC">
      <w:pPr>
        <w:pStyle w:val="NormalWeb"/>
        <w:jc w:val="both"/>
      </w:pPr>
      <w:r>
        <w:t xml:space="preserve">1) հայտերի բացման </w:t>
      </w:r>
      <w:r>
        <w:rPr>
          <w:lang w:val="af-ZA"/>
        </w:rPr>
        <w:t xml:space="preserve">և գնահատման </w:t>
      </w:r>
      <w: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Default="004E191A" w:rsidP="002519EC">
      <w:pPr>
        <w:pStyle w:val="NormalWeb"/>
        <w:jc w:val="both"/>
      </w:pPr>
      <w: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Default="009D0D58"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Pr>
          <w:rFonts w:ascii="GHEA Grapalat" w:hAnsi="GHEA Grapalat" w:cs="Sylfaen"/>
          <w:sz w:val="20"/>
          <w:lang w:val="af-ZA"/>
        </w:rPr>
        <w:t xml:space="preserve"> </w:t>
      </w:r>
      <w:r w:rsidR="004E191A">
        <w:rPr>
          <w:rFonts w:ascii="GHEA Grapalat" w:hAnsi="GHEA Grapalat" w:cs="Sylfaen"/>
          <w:sz w:val="20"/>
          <w:lang w:val="hy-AM"/>
        </w:rPr>
        <w:t>արդյունքով</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կատարման</w:t>
      </w:r>
      <w:r w:rsidR="004E191A">
        <w:rPr>
          <w:rFonts w:ascii="GHEA Grapalat" w:hAnsi="GHEA Grapalat" w:cs="Sylfaen"/>
          <w:sz w:val="20"/>
          <w:lang w:val="af-ZA"/>
        </w:rPr>
        <w:t xml:space="preserve"> </w:t>
      </w:r>
      <w:r w:rsidR="004E191A">
        <w:rPr>
          <w:rFonts w:ascii="GHEA Grapalat" w:hAnsi="GHEA Grapalat" w:cs="Sylfaen"/>
          <w:sz w:val="20"/>
          <w:lang w:val="hy-AM"/>
        </w:rPr>
        <w:t>հնարավորությունը</w:t>
      </w:r>
      <w:r w:rsidR="004E191A">
        <w:rPr>
          <w:rFonts w:ascii="GHEA Grapalat" w:hAnsi="GHEA Grapalat" w:cs="Sylfaen"/>
          <w:sz w:val="20"/>
          <w:lang w:val="af-ZA"/>
        </w:rPr>
        <w:t xml:space="preserve"> </w:t>
      </w:r>
      <w:r w:rsidR="004E191A">
        <w:rPr>
          <w:rFonts w:ascii="GHEA Grapalat" w:hAnsi="GHEA Grapalat" w:cs="Sylfaen"/>
          <w:sz w:val="20"/>
          <w:lang w:val="hy-AM"/>
        </w:rPr>
        <w:t>չի</w:t>
      </w:r>
      <w:r w:rsidR="004E191A">
        <w:rPr>
          <w:rFonts w:ascii="GHEA Grapalat" w:hAnsi="GHEA Grapalat" w:cs="Sylfaen"/>
          <w:sz w:val="20"/>
          <w:lang w:val="af-ZA"/>
        </w:rPr>
        <w:t xml:space="preserve"> </w:t>
      </w:r>
      <w:r w:rsidR="004E191A">
        <w:rPr>
          <w:rFonts w:ascii="GHEA Grapalat" w:hAnsi="GHEA Grapalat" w:cs="Sylfaen"/>
          <w:sz w:val="20"/>
          <w:lang w:val="hy-AM"/>
        </w:rPr>
        <w:t>վերացել</w:t>
      </w:r>
      <w:r w:rsidR="004E191A">
        <w:rPr>
          <w:rFonts w:ascii="GHEA Grapalat" w:hAnsi="GHEA Grapalat" w:cs="Sylfaen"/>
          <w:sz w:val="20"/>
          <w:lang w:val="af-ZA"/>
        </w:rPr>
        <w:t xml:space="preserve">: </w:t>
      </w:r>
    </w:p>
    <w:p w14:paraId="0678FA4D" w14:textId="77777777" w:rsidR="004E191A" w:rsidRDefault="004E191A"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6A271896" w14:textId="77777777" w:rsidR="004E191A" w:rsidRDefault="004E191A" w:rsidP="00397F76">
      <w:pPr>
        <w:pStyle w:val="NormalWeb"/>
        <w:numPr>
          <w:ilvl w:val="0"/>
          <w:numId w:val="3"/>
        </w:numPr>
      </w:pPr>
      <w:r>
        <w:t xml:space="preserve">սույն կետով նախատեսված՝ </w:t>
      </w:r>
      <w:r>
        <w:rPr>
          <w:lang w:val="ru-RU"/>
        </w:rPr>
        <w:t>լիազորված</w:t>
      </w:r>
      <w:r>
        <w:t xml:space="preserve"> </w:t>
      </w:r>
      <w:r>
        <w:rPr>
          <w:lang w:val="ru-RU"/>
        </w:rPr>
        <w:t>մարմ</w:t>
      </w:r>
      <w:r>
        <w:t>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Default="004E191A" w:rsidP="00397F76">
      <w:pPr>
        <w:pStyle w:val="NormalWeb"/>
        <w:numPr>
          <w:ilvl w:val="0"/>
          <w:numId w:val="3"/>
        </w:numPr>
      </w:pPr>
      <w:r>
        <w:t xml:space="preserve">մասնակցի կամ պայմանագիրը կնքած անձի կողմից հայտի, պայմանագրի և (կամ) որակավորան ապահովման գումարի վճարումն իրականացվել է </w:t>
      </w:r>
      <w:r w:rsidRPr="00C45E14">
        <w:t>լիազորված</w:t>
      </w:r>
      <w:r>
        <w:t xml:space="preserve"> </w:t>
      </w:r>
      <w:r w:rsidRPr="00C45E14">
        <w:t>մարմ</w:t>
      </w:r>
      <w:r>
        <w:t xml:space="preserve">նին որոշումը ներկայացվելու </w:t>
      </w:r>
      <w:r>
        <w:lastRenderedPageBreak/>
        <w:t>վերջնաժամկետը լրանալու</w:t>
      </w:r>
      <w:r w:rsidRPr="00C45E14">
        <w:t>ց</w:t>
      </w:r>
      <w:r>
        <w:t xml:space="preserve"> </w:t>
      </w:r>
      <w:r w:rsidRPr="00C45E14">
        <w:t>հետո</w:t>
      </w:r>
      <w:r>
        <w:t xml:space="preserve">, </w:t>
      </w:r>
      <w:r w:rsidRPr="00C45E14">
        <w:t>բայց</w:t>
      </w:r>
      <w:r>
        <w:t xml:space="preserve"> </w:t>
      </w:r>
      <w:r w:rsidRPr="00C45E14">
        <w:t>ոչ</w:t>
      </w:r>
      <w:r>
        <w:t xml:space="preserve"> </w:t>
      </w:r>
      <w:r w:rsidRPr="00C45E14">
        <w:t>ուշ</w:t>
      </w:r>
      <w:r>
        <w:t xml:space="preserve">, </w:t>
      </w:r>
      <w:r w:rsidRPr="00C45E14">
        <w:t>քան</w:t>
      </w:r>
      <w:r>
        <w:t xml:space="preserve"> լիազորված մարմնի կողմից մասնակցին  ցուցակում ներառելու համար սահմանված քառասունօրյա ժամկետը լրանալը,  </w:t>
      </w:r>
      <w:r w:rsidRPr="00C45E14">
        <w:t>իսկ</w:t>
      </w:r>
      <w:r>
        <w:t xml:space="preserve"> </w:t>
      </w:r>
      <w:r w:rsidRPr="00C45E14">
        <w:t>որոշումն</w:t>
      </w:r>
      <w:r>
        <w:t xml:space="preserve"> </w:t>
      </w:r>
      <w:r w:rsidRPr="00C45E14">
        <w:t>ստանալուն</w:t>
      </w:r>
      <w:r>
        <w:t xml:space="preserve"> </w:t>
      </w:r>
      <w:r w:rsidRPr="00C45E14">
        <w:t>հաջորդող</w:t>
      </w:r>
      <w:r>
        <w:t xml:space="preserve"> </w:t>
      </w:r>
      <w:r w:rsidRPr="00C45E14">
        <w:t>քառասուներորդ</w:t>
      </w:r>
      <w:r>
        <w:t xml:space="preserve"> </w:t>
      </w:r>
      <w:r w:rsidRPr="00C45E14">
        <w:t>օրվա</w:t>
      </w:r>
      <w:r>
        <w:t xml:space="preserve"> </w:t>
      </w:r>
      <w:r w:rsidRPr="00C45E14">
        <w:t>դրությամբ</w:t>
      </w:r>
      <w:r>
        <w:t xml:space="preserve"> </w:t>
      </w:r>
      <w:r w:rsidRPr="00C45E14">
        <w:t>մասնակցի</w:t>
      </w:r>
      <w:r>
        <w:t xml:space="preserve"> </w:t>
      </w:r>
      <w:r w:rsidRPr="00C45E14">
        <w:t>կողմից</w:t>
      </w:r>
      <w:r>
        <w:t xml:space="preserve"> </w:t>
      </w:r>
      <w:r w:rsidRPr="00C45E14">
        <w:t>որոշման</w:t>
      </w:r>
      <w:r>
        <w:t xml:space="preserve"> </w:t>
      </w:r>
      <w:r w:rsidRPr="00C45E14">
        <w:t>բողոքարկման</w:t>
      </w:r>
      <w:r>
        <w:t xml:space="preserve"> </w:t>
      </w:r>
      <w:r w:rsidRPr="00C45E14">
        <w:t>վերաբերյալ</w:t>
      </w:r>
      <w:r>
        <w:t xml:space="preserve"> </w:t>
      </w:r>
      <w:r w:rsidRPr="00C45E14">
        <w:t>հարուցված</w:t>
      </w:r>
      <w:r>
        <w:t xml:space="preserve"> </w:t>
      </w:r>
      <w:r w:rsidRPr="00C45E14">
        <w:t>և</w:t>
      </w:r>
      <w:r>
        <w:t xml:space="preserve"> </w:t>
      </w:r>
      <w:r w:rsidRPr="00C45E14">
        <w:t>չավարտված</w:t>
      </w:r>
      <w:r>
        <w:t xml:space="preserve"> </w:t>
      </w:r>
      <w:r w:rsidRPr="00C45E14">
        <w:t>դատական</w:t>
      </w:r>
      <w:r>
        <w:t xml:space="preserve"> </w:t>
      </w:r>
      <w:r w:rsidRPr="00C45E14">
        <w:t>գործի</w:t>
      </w:r>
      <w:r>
        <w:t xml:space="preserve"> </w:t>
      </w:r>
      <w:r w:rsidRPr="00C45E14">
        <w:t>առկայության</w:t>
      </w:r>
      <w:r>
        <w:t xml:space="preserve"> </w:t>
      </w:r>
      <w:r w:rsidRPr="00C45E14">
        <w:t>դեպքում</w:t>
      </w:r>
      <w:r>
        <w:t xml:space="preserve">` </w:t>
      </w:r>
      <w:r w:rsidRPr="00C45E14">
        <w:t>ոչ</w:t>
      </w:r>
      <w:r>
        <w:t xml:space="preserve"> </w:t>
      </w:r>
      <w:r w:rsidRPr="00C45E14">
        <w:t>ուշ</w:t>
      </w:r>
      <w:r>
        <w:t xml:space="preserve">, </w:t>
      </w:r>
      <w:r w:rsidRPr="00C45E14">
        <w:t>քան</w:t>
      </w:r>
      <w:r>
        <w:t xml:space="preserve"> </w:t>
      </w:r>
      <w:r w:rsidRPr="00C45E14">
        <w:t>տվյալ</w:t>
      </w:r>
      <w:r>
        <w:t xml:space="preserve"> </w:t>
      </w:r>
      <w:r w:rsidRPr="00C45E14">
        <w:t>դատական</w:t>
      </w:r>
      <w:r>
        <w:t xml:space="preserve"> </w:t>
      </w:r>
      <w:r w:rsidRPr="00C45E14">
        <w:t>գործով</w:t>
      </w:r>
      <w:r>
        <w:t xml:space="preserve"> </w:t>
      </w:r>
      <w:r w:rsidRPr="00C45E14">
        <w:t>եզրափակիչ</w:t>
      </w:r>
      <w:r>
        <w:t xml:space="preserve"> </w:t>
      </w:r>
      <w:r w:rsidRPr="00C45E14">
        <w:t>դատական</w:t>
      </w:r>
      <w:r>
        <w:t xml:space="preserve"> </w:t>
      </w:r>
      <w:r w:rsidRPr="00C45E14">
        <w:t>ակտն</w:t>
      </w:r>
      <w:r>
        <w:t xml:space="preserve"> </w:t>
      </w:r>
      <w:r w:rsidRPr="00C45E14">
        <w:t>ուժի</w:t>
      </w:r>
      <w:r>
        <w:t xml:space="preserve"> </w:t>
      </w:r>
      <w:r w:rsidRPr="00C45E14">
        <w:t>մեջ</w:t>
      </w:r>
      <w:r>
        <w:t xml:space="preserve"> </w:t>
      </w:r>
      <w:r w:rsidRPr="00C45E14">
        <w:t>մտնելը</w:t>
      </w:r>
      <w:r w:rsidRPr="00036665">
        <w:t xml:space="preserve"> </w:t>
      </w:r>
      <w:r>
        <w:t xml:space="preserve">, </w:t>
      </w:r>
      <w:r w:rsidRPr="00C45E14">
        <w:t>ապա</w:t>
      </w:r>
      <w:r>
        <w:t xml:space="preserve"> </w:t>
      </w:r>
      <w:r w:rsidRPr="00C45E14">
        <w:t>պատվիրատուն</w:t>
      </w:r>
      <w:r>
        <w:t xml:space="preserve"> </w:t>
      </w:r>
      <w:r w:rsidRPr="00C45E14">
        <w:t>դրա</w:t>
      </w:r>
      <w:r>
        <w:t xml:space="preserve"> </w:t>
      </w:r>
      <w:r w:rsidRPr="00C45E14">
        <w:t>մասին</w:t>
      </w:r>
      <w:r>
        <w:t xml:space="preserve"> </w:t>
      </w:r>
      <w:r w:rsidRPr="00C45E14">
        <w:t>գրավոր</w:t>
      </w:r>
      <w:r>
        <w:t xml:space="preserve"> </w:t>
      </w:r>
      <w:r w:rsidRPr="00C45E14">
        <w:t>տեղեկացնում</w:t>
      </w:r>
      <w:r>
        <w:t xml:space="preserve"> </w:t>
      </w:r>
      <w:r w:rsidRPr="00C45E14">
        <w:t>է</w:t>
      </w:r>
      <w:r>
        <w:t xml:space="preserve"> </w:t>
      </w:r>
      <w:r w:rsidRPr="00C45E14">
        <w:t>լիազորված</w:t>
      </w:r>
      <w:r>
        <w:t xml:space="preserve"> </w:t>
      </w:r>
      <w:r w:rsidRPr="00C45E14">
        <w:t>մարմին</w:t>
      </w:r>
      <w:r>
        <w:t xml:space="preserve">, </w:t>
      </w:r>
      <w:r w:rsidRPr="00C45E14">
        <w:t>որի</w:t>
      </w:r>
      <w:r>
        <w:t xml:space="preserve"> </w:t>
      </w:r>
      <w:r w:rsidRPr="00C45E14">
        <w:t>հիման</w:t>
      </w:r>
      <w:r>
        <w:t xml:space="preserve"> </w:t>
      </w:r>
      <w:r w:rsidRPr="00C45E14">
        <w:t>վրա</w:t>
      </w:r>
      <w:r>
        <w:t xml:space="preserve"> </w:t>
      </w:r>
      <w:r w:rsidRPr="00C45E14">
        <w:t>մասնակիցը</w:t>
      </w:r>
      <w:r>
        <w:t xml:space="preserve"> </w:t>
      </w:r>
      <w:r w:rsidRPr="00C45E14">
        <w:t>չի</w:t>
      </w:r>
      <w:r>
        <w:t xml:space="preserve"> </w:t>
      </w:r>
      <w:r w:rsidRPr="00C45E14">
        <w:t>ներառվում</w:t>
      </w:r>
      <w:r>
        <w:t xml:space="preserve"> </w:t>
      </w:r>
      <w:r w:rsidRPr="00C45E14">
        <w:t>ցուցակում</w:t>
      </w:r>
      <w:r>
        <w:t>:</w:t>
      </w:r>
    </w:p>
    <w:p w14:paraId="58430BD4" w14:textId="2CA4D6BC" w:rsidR="004E191A" w:rsidRDefault="004E191A" w:rsidP="004E191A">
      <w:pPr>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4E191A">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77777777" w:rsidR="004E191A" w:rsidRDefault="004E191A" w:rsidP="004E191A">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1C1FDD86" w14:textId="359FCA10" w:rsidR="004E191A" w:rsidRDefault="00C365FC" w:rsidP="00397F76">
      <w:pPr>
        <w:pStyle w:val="NormalWeb"/>
        <w:rPr>
          <w:lang w:val="af-ZA"/>
        </w:rPr>
      </w:pPr>
      <w:r>
        <w:t xml:space="preserve">          </w:t>
      </w:r>
      <w:r w:rsidR="004E191A">
        <w:rPr>
          <w:lang w:val="af-ZA"/>
        </w:rPr>
        <w:t xml:space="preserve">8.17 </w:t>
      </w:r>
      <w:r w:rsidR="004E191A">
        <w:t>Մասնակիցները</w:t>
      </w:r>
      <w:r w:rsidR="004E191A" w:rsidRPr="00036665">
        <w:rPr>
          <w:lang w:val="af-ZA"/>
        </w:rPr>
        <w:t xml:space="preserve"> </w:t>
      </w:r>
      <w:r w:rsidR="004E191A">
        <w:t>և</w:t>
      </w:r>
      <w:r w:rsidR="004E191A" w:rsidRPr="00036665">
        <w:rPr>
          <w:lang w:val="af-ZA"/>
        </w:rPr>
        <w:t xml:space="preserve">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ներկա</w:t>
      </w:r>
      <w:r w:rsidR="004E191A" w:rsidRPr="00036665">
        <w:rPr>
          <w:lang w:val="af-ZA"/>
        </w:rPr>
        <w:t xml:space="preserve"> </w:t>
      </w:r>
      <w:r w:rsidR="004E191A">
        <w:rPr>
          <w:lang w:val="af-ZA"/>
        </w:rPr>
        <w:t xml:space="preserve">լինել  </w:t>
      </w:r>
      <w:r w:rsidR="004E191A">
        <w:t>հանձնաժողովի</w:t>
      </w:r>
      <w:r w:rsidR="004E191A" w:rsidRPr="00036665">
        <w:rPr>
          <w:lang w:val="af-ZA"/>
        </w:rPr>
        <w:t xml:space="preserve"> </w:t>
      </w:r>
      <w:r w:rsidR="004E191A">
        <w:t>նիստերին։</w:t>
      </w:r>
      <w:r w:rsidR="004E191A" w:rsidRPr="00036665">
        <w:rPr>
          <w:lang w:val="af-ZA"/>
        </w:rPr>
        <w:t xml:space="preserve"> </w:t>
      </w:r>
      <w:r w:rsidR="004E191A">
        <w:t>Մասնակիցները</w:t>
      </w:r>
      <w:r w:rsidR="004E191A">
        <w:rPr>
          <w:lang w:val="af-ZA"/>
        </w:rPr>
        <w:t xml:space="preserve"> կամ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պահանջել</w:t>
      </w:r>
      <w:r w:rsidR="004E191A" w:rsidRPr="00036665">
        <w:rPr>
          <w:lang w:val="af-ZA"/>
        </w:rPr>
        <w:t xml:space="preserve"> </w:t>
      </w:r>
      <w:r w:rsidR="004E191A">
        <w:t>հանձնաժողովի</w:t>
      </w:r>
      <w:r w:rsidR="004E191A" w:rsidRPr="00036665">
        <w:rPr>
          <w:lang w:val="af-ZA"/>
        </w:rPr>
        <w:t xml:space="preserve"> </w:t>
      </w:r>
      <w:r w:rsidR="004E191A">
        <w:t>նիստերի</w:t>
      </w:r>
      <w:r w:rsidR="004E191A" w:rsidRPr="00036665">
        <w:rPr>
          <w:lang w:val="af-ZA"/>
        </w:rPr>
        <w:t xml:space="preserve"> </w:t>
      </w:r>
      <w:r w:rsidR="004E191A">
        <w:t>արձանագրությունների</w:t>
      </w:r>
      <w:r w:rsidR="004E191A" w:rsidRPr="00036665">
        <w:rPr>
          <w:lang w:val="af-ZA"/>
        </w:rPr>
        <w:t xml:space="preserve"> </w:t>
      </w:r>
      <w:r w:rsidR="004E191A">
        <w:t>պատճենները</w:t>
      </w:r>
      <w:r w:rsidR="004E191A">
        <w:rPr>
          <w:lang w:val="af-ZA"/>
        </w:rPr>
        <w:t xml:space="preserve">, </w:t>
      </w:r>
      <w:r w:rsidR="004E191A">
        <w:t>որոնք</w:t>
      </w:r>
      <w:r w:rsidR="004E191A" w:rsidRPr="00036665">
        <w:rPr>
          <w:lang w:val="af-ZA"/>
        </w:rPr>
        <w:t xml:space="preserve"> </w:t>
      </w:r>
      <w:r w:rsidR="004E191A">
        <w:t>տրամադրվում</w:t>
      </w:r>
      <w:r w:rsidR="004E191A" w:rsidRPr="00036665">
        <w:rPr>
          <w:lang w:val="af-ZA"/>
        </w:rPr>
        <w:t xml:space="preserve"> </w:t>
      </w:r>
      <w:r w:rsidR="004E191A">
        <w:t>են</w:t>
      </w:r>
      <w:r w:rsidR="004E191A" w:rsidRPr="00036665">
        <w:rPr>
          <w:lang w:val="af-ZA"/>
        </w:rPr>
        <w:t xml:space="preserve"> </w:t>
      </w:r>
      <w:r w:rsidR="004E191A">
        <w:t>մեկ</w:t>
      </w:r>
      <w:r w:rsidR="004E191A" w:rsidRPr="00036665">
        <w:rPr>
          <w:lang w:val="af-ZA"/>
        </w:rPr>
        <w:t xml:space="preserve"> </w:t>
      </w:r>
      <w:r w:rsidR="004E191A">
        <w:t>օրացուցային</w:t>
      </w:r>
      <w:r w:rsidR="004E191A" w:rsidRPr="00036665">
        <w:rPr>
          <w:lang w:val="af-ZA"/>
        </w:rPr>
        <w:t xml:space="preserve"> </w:t>
      </w:r>
      <w:r w:rsidR="004E191A">
        <w:t>օրվա</w:t>
      </w:r>
      <w:r w:rsidR="004E191A" w:rsidRPr="00036665">
        <w:rPr>
          <w:lang w:val="af-ZA"/>
        </w:rPr>
        <w:t xml:space="preserve"> </w:t>
      </w:r>
      <w:r w:rsidR="004E191A">
        <w:t>ընթացքում։</w:t>
      </w:r>
    </w:p>
    <w:p w14:paraId="0D822ED5" w14:textId="77777777" w:rsidR="004E191A" w:rsidRDefault="004E191A" w:rsidP="00C365FC">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564B49FD" w14:textId="77777777" w:rsidR="004E191A" w:rsidRDefault="004E191A" w:rsidP="00C365FC">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77777777" w:rsidR="004E191A" w:rsidRDefault="004E191A" w:rsidP="002519EC">
      <w:pPr>
        <w:pStyle w:val="NormalWeb"/>
        <w:jc w:val="both"/>
        <w:rPr>
          <w:lang w:val="af-ZA"/>
        </w:rPr>
      </w:pPr>
      <w:r>
        <w:t>Հայաստանի</w:t>
      </w:r>
      <w:r w:rsidRPr="00036665">
        <w:rPr>
          <w:lang w:val="af-ZA"/>
        </w:rPr>
        <w:t xml:space="preserve"> </w:t>
      </w:r>
      <w:r>
        <w:t>Հանրապետության</w:t>
      </w:r>
      <w:r w:rsidRPr="00036665">
        <w:rPr>
          <w:lang w:val="af-ZA"/>
        </w:rPr>
        <w:t xml:space="preserve"> </w:t>
      </w:r>
      <w:r>
        <w:t>ռեզիդենտ</w:t>
      </w:r>
      <w:r w:rsidRPr="00036665">
        <w:rPr>
          <w:lang w:val="af-ZA"/>
        </w:rPr>
        <w:t xml:space="preserve"> </w:t>
      </w:r>
      <w:r>
        <w:t>հանդիսացող</w:t>
      </w:r>
      <w:r w:rsidRPr="00036665">
        <w:rPr>
          <w:lang w:val="af-ZA"/>
        </w:rPr>
        <w:t xml:space="preserve"> </w:t>
      </w:r>
      <w:r>
        <w:t>մասնա</w:t>
      </w:r>
      <w:r>
        <w:rPr>
          <w:lang w:val="af-ZA"/>
        </w:rPr>
        <w:softHyphen/>
      </w:r>
      <w:r>
        <w:t>կիցներ</w:t>
      </w:r>
      <w:r>
        <w:rPr>
          <w:lang w:val="en-US"/>
        </w:rPr>
        <w:t>ը</w:t>
      </w:r>
      <w:r>
        <w:rPr>
          <w:lang w:val="af-ZA"/>
        </w:rPr>
        <w:t xml:space="preserve"> </w:t>
      </w:r>
      <w:proofErr w:type="spellStart"/>
      <w:r>
        <w:rPr>
          <w:lang w:val="en-US"/>
        </w:rPr>
        <w:t>հայտում</w:t>
      </w:r>
      <w:proofErr w:type="spellEnd"/>
      <w:r>
        <w:rPr>
          <w:lang w:val="af-ZA"/>
        </w:rPr>
        <w:t xml:space="preserve"> </w:t>
      </w:r>
      <w:proofErr w:type="spellStart"/>
      <w:r>
        <w:rPr>
          <w:lang w:val="en-US"/>
        </w:rPr>
        <w:t>ներառվող</w:t>
      </w:r>
      <w:proofErr w:type="spellEnd"/>
      <w:r>
        <w:rPr>
          <w:lang w:val="af-ZA"/>
        </w:rPr>
        <w:t xml:space="preserve">` </w:t>
      </w:r>
      <w:proofErr w:type="spellStart"/>
      <w:r>
        <w:rPr>
          <w:lang w:val="en-US"/>
        </w:rPr>
        <w:t>իրենց</w:t>
      </w:r>
      <w:proofErr w:type="spellEnd"/>
      <w:r>
        <w:rPr>
          <w:lang w:val="af-ZA"/>
        </w:rPr>
        <w:t xml:space="preserve"> </w:t>
      </w:r>
      <w:proofErr w:type="spellStart"/>
      <w:r>
        <w:rPr>
          <w:lang w:val="en-US"/>
        </w:rPr>
        <w:t>կողմից</w:t>
      </w:r>
      <w:proofErr w:type="spellEnd"/>
      <w:r>
        <w:rPr>
          <w:lang w:val="af-ZA"/>
        </w:rPr>
        <w:t xml:space="preserve"> </w:t>
      </w:r>
      <w:proofErr w:type="spellStart"/>
      <w:r>
        <w:rPr>
          <w:lang w:val="en-US"/>
        </w:rPr>
        <w:t>հաստատվող</w:t>
      </w:r>
      <w:proofErr w:type="spellEnd"/>
      <w:r>
        <w:rPr>
          <w:lang w:val="af-ZA"/>
        </w:rPr>
        <w:t xml:space="preserve">  </w:t>
      </w:r>
      <w:r>
        <w:t>փաստա</w:t>
      </w:r>
      <w:r>
        <w:rPr>
          <w:lang w:val="af-ZA"/>
        </w:rPr>
        <w:softHyphen/>
      </w:r>
      <w:r>
        <w:t>թղթերը</w:t>
      </w:r>
      <w:r w:rsidRPr="00036665">
        <w:rPr>
          <w:lang w:val="af-ZA"/>
        </w:rPr>
        <w:t xml:space="preserve"> </w:t>
      </w:r>
      <w:r>
        <w:t>հաստատում</w:t>
      </w:r>
      <w:r w:rsidRPr="00036665">
        <w:rPr>
          <w:lang w:val="af-ZA"/>
        </w:rPr>
        <w:t xml:space="preserve"> </w:t>
      </w:r>
      <w:r>
        <w:t>են</w:t>
      </w:r>
      <w:r w:rsidRPr="00036665">
        <w:rPr>
          <w:lang w:val="af-ZA"/>
        </w:rPr>
        <w:t xml:space="preserve"> </w:t>
      </w:r>
      <w:r>
        <w:t>էլեկտրոնային</w:t>
      </w:r>
      <w:r w:rsidRPr="00036665">
        <w:rPr>
          <w:lang w:val="af-ZA"/>
        </w:rPr>
        <w:t xml:space="preserve"> </w:t>
      </w:r>
      <w:r>
        <w:t>թվային</w:t>
      </w:r>
      <w:r w:rsidRPr="00036665">
        <w:rPr>
          <w:lang w:val="af-ZA"/>
        </w:rPr>
        <w:t xml:space="preserve"> </w:t>
      </w:r>
      <w:r>
        <w:t>ստորագրությամբ</w:t>
      </w:r>
      <w:r>
        <w:rPr>
          <w:lang w:val="af-ZA"/>
        </w:rPr>
        <w:t xml:space="preserve">, </w:t>
      </w:r>
      <w:r>
        <w:t>իսկ</w:t>
      </w:r>
      <w:r w:rsidRPr="00036665">
        <w:rPr>
          <w:lang w:val="af-ZA"/>
        </w:rPr>
        <w:t xml:space="preserve"> </w:t>
      </w:r>
      <w:r>
        <w:t>Հայաստանի</w:t>
      </w:r>
      <w:r w:rsidRPr="00036665">
        <w:rPr>
          <w:lang w:val="af-ZA"/>
        </w:rPr>
        <w:t xml:space="preserve"> </w:t>
      </w:r>
      <w:r>
        <w:t>Հանրա</w:t>
      </w:r>
      <w:r>
        <w:rPr>
          <w:lang w:val="af-ZA"/>
        </w:rPr>
        <w:softHyphen/>
      </w:r>
      <w:r>
        <w:t>պետության</w:t>
      </w:r>
      <w:r w:rsidRPr="00036665">
        <w:rPr>
          <w:lang w:val="af-ZA"/>
        </w:rPr>
        <w:t xml:space="preserve"> </w:t>
      </w:r>
      <w:r>
        <w:t>ռեզիդենտ</w:t>
      </w:r>
      <w:r w:rsidRPr="00036665">
        <w:rPr>
          <w:lang w:val="af-ZA"/>
        </w:rPr>
        <w:t xml:space="preserve"> </w:t>
      </w:r>
      <w:r>
        <w:t>չհանդիսացող</w:t>
      </w:r>
      <w:r w:rsidRPr="00036665">
        <w:rPr>
          <w:lang w:val="af-ZA"/>
        </w:rPr>
        <w:t xml:space="preserve"> </w:t>
      </w:r>
      <w:r>
        <w:t>մասնակիցներ</w:t>
      </w:r>
      <w:r>
        <w:rPr>
          <w:lang w:val="en-US"/>
        </w:rPr>
        <w:t>ը</w:t>
      </w:r>
      <w:r>
        <w:rPr>
          <w:lang w:val="af-ZA"/>
        </w:rPr>
        <w:t xml:space="preserve">` այդ </w:t>
      </w:r>
      <w:r>
        <w:t>փաստաթղթերը</w:t>
      </w:r>
      <w:r w:rsidRPr="00036665">
        <w:rPr>
          <w:lang w:val="af-ZA"/>
        </w:rPr>
        <w:t xml:space="preserve"> </w:t>
      </w:r>
      <w:r>
        <w:t>ներկայացնում</w:t>
      </w:r>
      <w:r w:rsidRPr="00036665">
        <w:rPr>
          <w:lang w:val="af-ZA"/>
        </w:rPr>
        <w:t xml:space="preserve"> </w:t>
      </w:r>
      <w:r>
        <w:t>են</w:t>
      </w:r>
      <w:r w:rsidRPr="00036665">
        <w:rPr>
          <w:lang w:val="af-ZA"/>
        </w:rPr>
        <w:t xml:space="preserve"> </w:t>
      </w:r>
      <w:r>
        <w:t>հաստատված</w:t>
      </w:r>
      <w:r w:rsidRPr="00036665">
        <w:rPr>
          <w:lang w:val="af-ZA"/>
        </w:rPr>
        <w:t xml:space="preserve"> </w:t>
      </w:r>
      <w:r>
        <w:t>բնօրինակ</w:t>
      </w:r>
      <w:r w:rsidRPr="00036665">
        <w:rPr>
          <w:lang w:val="af-ZA"/>
        </w:rPr>
        <w:t xml:space="preserve"> </w:t>
      </w:r>
      <w:r>
        <w:t>փաստաթղթից</w:t>
      </w:r>
      <w:r w:rsidRPr="00036665">
        <w:rPr>
          <w:lang w:val="af-ZA"/>
        </w:rPr>
        <w:t xml:space="preserve"> </w:t>
      </w:r>
      <w:r>
        <w:t>արտատպված</w:t>
      </w:r>
      <w:r>
        <w:rPr>
          <w:lang w:val="af-ZA"/>
        </w:rPr>
        <w:t xml:space="preserve"> (</w:t>
      </w:r>
      <w:r>
        <w:t>սկանավորված</w:t>
      </w:r>
      <w:r>
        <w:rPr>
          <w:lang w:val="af-ZA"/>
        </w:rPr>
        <w:t xml:space="preserve">) </w:t>
      </w:r>
      <w:r>
        <w:t>տարբերակով</w:t>
      </w:r>
      <w:r>
        <w:rPr>
          <w:lang w:val="af-ZA"/>
        </w:rPr>
        <w:t>:</w:t>
      </w:r>
    </w:p>
    <w:p w14:paraId="5522E1AD" w14:textId="77777777" w:rsidR="004E191A" w:rsidRDefault="004E191A" w:rsidP="002519EC">
      <w:pPr>
        <w:pStyle w:val="NormalWeb"/>
        <w:jc w:val="both"/>
      </w:pPr>
      <w:r>
        <w:t xml:space="preserve">Հայտում ներառվող՝ էլեկտրոնային թվային ստորագրությամբ հաստատվող փաստաթղթերը չեն կնքվում: </w:t>
      </w:r>
    </w:p>
    <w:p w14:paraId="32BEB5FD" w14:textId="77777777" w:rsidR="004E191A" w:rsidRDefault="004E191A" w:rsidP="002519EC">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59587251" w14:textId="127C07CA" w:rsidR="004E191A" w:rsidRDefault="00C365FC" w:rsidP="002519EC">
      <w:pPr>
        <w:pStyle w:val="NormalWeb"/>
        <w:jc w:val="both"/>
        <w:rPr>
          <w:lang w:val="af-ZA"/>
        </w:rPr>
      </w:pPr>
      <w:r>
        <w:t xml:space="preserve">         </w:t>
      </w:r>
      <w:r w:rsidR="004E191A">
        <w:rPr>
          <w:lang w:val="af-ZA"/>
        </w:rPr>
        <w:t>8</w:t>
      </w:r>
      <w:r w:rsidR="004E191A">
        <w:t>.</w:t>
      </w:r>
      <w:r w:rsidR="004E191A">
        <w:rPr>
          <w:lang w:val="af-ZA"/>
        </w:rPr>
        <w:t xml:space="preserve">21 </w:t>
      </w:r>
      <w:r w:rsidR="004E191A">
        <w:t>Մասնակից</w:t>
      </w:r>
      <w:r w:rsidR="004E191A" w:rsidRPr="00C45E14">
        <w:t>ն</w:t>
      </w:r>
      <w:r w:rsidR="004E191A">
        <w:rPr>
          <w:lang w:val="af-ZA"/>
        </w:rPr>
        <w:t xml:space="preserve"> </w:t>
      </w:r>
      <w:r w:rsidR="004E191A">
        <w:t>իրեն</w:t>
      </w:r>
      <w:r w:rsidR="004E191A" w:rsidRPr="00036665">
        <w:rPr>
          <w:lang w:val="af-ZA"/>
        </w:rPr>
        <w:t xml:space="preserve"> </w:t>
      </w:r>
      <w:r w:rsidR="004E191A">
        <w:t>ներկայացված</w:t>
      </w:r>
      <w:r w:rsidR="004E191A" w:rsidRPr="00036665">
        <w:rPr>
          <w:lang w:val="af-ZA"/>
        </w:rPr>
        <w:t xml:space="preserve"> </w:t>
      </w:r>
      <w:r w:rsidR="004E191A">
        <w:t>պահանջների</w:t>
      </w:r>
      <w:r w:rsidR="004E191A" w:rsidRPr="00036665">
        <w:rPr>
          <w:lang w:val="af-ZA"/>
        </w:rPr>
        <w:t xml:space="preserve"> </w:t>
      </w:r>
      <w:r w:rsidR="004E191A">
        <w:t>համապատասխանության</w:t>
      </w:r>
      <w:r w:rsidR="004E191A" w:rsidRPr="00036665">
        <w:rPr>
          <w:lang w:val="af-ZA"/>
        </w:rPr>
        <w:t xml:space="preserve"> </w:t>
      </w:r>
      <w:r w:rsidR="004E191A">
        <w:t>հիմնավորման</w:t>
      </w:r>
      <w:r w:rsidR="004E191A" w:rsidRPr="00036665">
        <w:rPr>
          <w:lang w:val="af-ZA"/>
        </w:rPr>
        <w:t xml:space="preserve"> </w:t>
      </w:r>
      <w:r w:rsidR="004E191A">
        <w:t>նպատակով</w:t>
      </w:r>
      <w:r w:rsidR="004E191A" w:rsidRPr="00036665">
        <w:rPr>
          <w:lang w:val="af-ZA"/>
        </w:rPr>
        <w:t xml:space="preserve"> </w:t>
      </w:r>
      <w:r w:rsidR="004E191A">
        <w:t>կարող</w:t>
      </w:r>
      <w:r w:rsidR="004E191A" w:rsidRPr="00036665">
        <w:rPr>
          <w:lang w:val="af-ZA"/>
        </w:rPr>
        <w:t xml:space="preserve"> </w:t>
      </w:r>
      <w:r w:rsidR="004E191A">
        <w:t>է</w:t>
      </w:r>
      <w:r w:rsidR="004E191A" w:rsidRPr="00036665">
        <w:rPr>
          <w:lang w:val="af-ZA"/>
        </w:rPr>
        <w:t xml:space="preserve"> </w:t>
      </w:r>
      <w:r w:rsidR="004E191A">
        <w:t>ներկայացնել</w:t>
      </w:r>
      <w:r w:rsidR="004E191A" w:rsidRPr="00036665">
        <w:rPr>
          <w:lang w:val="af-ZA"/>
        </w:rPr>
        <w:t xml:space="preserve"> </w:t>
      </w:r>
      <w:r w:rsidR="004E191A">
        <w:t>լրացուցիչ</w:t>
      </w:r>
      <w:r w:rsidR="004E191A" w:rsidRPr="00036665">
        <w:rPr>
          <w:lang w:val="af-ZA"/>
        </w:rPr>
        <w:t xml:space="preserve"> </w:t>
      </w:r>
      <w:r w:rsidR="004E191A">
        <w:t>այլ</w:t>
      </w:r>
      <w:r w:rsidR="004E191A" w:rsidRPr="00036665">
        <w:rPr>
          <w:lang w:val="af-ZA"/>
        </w:rPr>
        <w:t xml:space="preserve"> </w:t>
      </w:r>
      <w:r w:rsidR="004E191A">
        <w:t>փաստաթղթեր</w:t>
      </w:r>
      <w:r w:rsidR="004E191A">
        <w:rPr>
          <w:lang w:val="af-ZA"/>
        </w:rPr>
        <w:t xml:space="preserve">, </w:t>
      </w:r>
      <w:r w:rsidR="004E191A">
        <w:t>տեղեկություններ</w:t>
      </w:r>
      <w:r w:rsidR="004E191A" w:rsidRPr="00036665">
        <w:rPr>
          <w:lang w:val="af-ZA"/>
        </w:rPr>
        <w:t xml:space="preserve"> </w:t>
      </w:r>
      <w:r w:rsidR="004E191A">
        <w:t>և</w:t>
      </w:r>
      <w:r w:rsidR="004E191A" w:rsidRPr="00036665">
        <w:rPr>
          <w:lang w:val="af-ZA"/>
        </w:rPr>
        <w:t xml:space="preserve"> </w:t>
      </w:r>
      <w:r w:rsidR="004E191A">
        <w:t>նյութեր։</w:t>
      </w:r>
    </w:p>
    <w:p w14:paraId="31266B3D" w14:textId="77777777" w:rsidR="004E191A" w:rsidRDefault="004E191A" w:rsidP="002519EC">
      <w:pPr>
        <w:pStyle w:val="NormalWeb"/>
        <w:jc w:val="both"/>
        <w:rPr>
          <w:lang w:val="af-ZA"/>
        </w:rPr>
      </w:pPr>
      <w:r>
        <w:rPr>
          <w:lang w:val="en-US"/>
        </w:rPr>
        <w:t>Հ</w:t>
      </w:r>
      <w:r>
        <w:t>անձնաժողովը</w:t>
      </w:r>
      <w:r w:rsidRPr="00036665">
        <w:rPr>
          <w:lang w:val="af-ZA"/>
        </w:rPr>
        <w:t xml:space="preserve"> </w:t>
      </w:r>
      <w:r>
        <w:t>կարող</w:t>
      </w:r>
      <w:r w:rsidRPr="00036665">
        <w:rPr>
          <w:lang w:val="af-ZA"/>
        </w:rPr>
        <w:t xml:space="preserve"> </w:t>
      </w:r>
      <w:r>
        <w:t>է</w:t>
      </w:r>
      <w:r w:rsidRPr="00036665">
        <w:rPr>
          <w:lang w:val="af-ZA"/>
        </w:rPr>
        <w:t xml:space="preserve"> </w:t>
      </w:r>
      <w:r>
        <w:t>ստուգել</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իսկությունը</w:t>
      </w:r>
      <w:r>
        <w:rPr>
          <w:lang w:val="af-ZA"/>
        </w:rPr>
        <w:t xml:space="preserve">` </w:t>
      </w:r>
      <w:r>
        <w:t>օգտագործելով</w:t>
      </w:r>
      <w:r w:rsidRPr="00036665">
        <w:rPr>
          <w:lang w:val="af-ZA"/>
        </w:rPr>
        <w:t xml:space="preserve"> </w:t>
      </w:r>
      <w:r>
        <w:t>պաշտոնական</w:t>
      </w:r>
      <w:r w:rsidRPr="00036665">
        <w:rPr>
          <w:lang w:val="af-ZA"/>
        </w:rPr>
        <w:t xml:space="preserve"> </w:t>
      </w:r>
      <w:r>
        <w:t>աղբյուրներից</w:t>
      </w:r>
      <w:r w:rsidRPr="00036665">
        <w:rPr>
          <w:lang w:val="af-ZA"/>
        </w:rPr>
        <w:t xml:space="preserve"> </w:t>
      </w:r>
      <w:r>
        <w:t>ստացված</w:t>
      </w:r>
      <w:r w:rsidRPr="00036665">
        <w:rPr>
          <w:lang w:val="af-ZA"/>
        </w:rPr>
        <w:t xml:space="preserve"> </w:t>
      </w:r>
      <w:r>
        <w:t>տվյալներ</w:t>
      </w:r>
      <w:r w:rsidRPr="00036665">
        <w:rPr>
          <w:lang w:val="af-ZA"/>
        </w:rPr>
        <w:t xml:space="preserve"> </w:t>
      </w:r>
      <w:r>
        <w:t>կամ</w:t>
      </w:r>
      <w:r w:rsidRPr="00036665">
        <w:rPr>
          <w:lang w:val="af-ZA"/>
        </w:rPr>
        <w:t xml:space="preserve"> </w:t>
      </w:r>
      <w:r>
        <w:t>դրա</w:t>
      </w:r>
      <w:r w:rsidRPr="00036665">
        <w:rPr>
          <w:lang w:val="af-ZA"/>
        </w:rPr>
        <w:t xml:space="preserve"> </w:t>
      </w:r>
      <w:r>
        <w:t>մասին</w:t>
      </w:r>
      <w:r w:rsidRPr="00036665">
        <w:rPr>
          <w:lang w:val="af-ZA"/>
        </w:rPr>
        <w:t xml:space="preserve"> </w:t>
      </w:r>
      <w:r>
        <w:t>ստանալով</w:t>
      </w:r>
      <w:r w:rsidRPr="00036665">
        <w:rPr>
          <w:lang w:val="af-ZA"/>
        </w:rPr>
        <w:t xml:space="preserve"> </w:t>
      </w:r>
      <w:r>
        <w:t>իրավասու</w:t>
      </w:r>
      <w:r w:rsidRPr="00036665">
        <w:rPr>
          <w:lang w:val="af-ZA"/>
        </w:rPr>
        <w:t xml:space="preserve"> </w:t>
      </w:r>
      <w:r>
        <w:t>մարմինների</w:t>
      </w:r>
      <w:r w:rsidRPr="00036665">
        <w:rPr>
          <w:lang w:val="af-ZA"/>
        </w:rPr>
        <w:t xml:space="preserve"> </w:t>
      </w:r>
      <w:r>
        <w:t>գրավոր</w:t>
      </w:r>
      <w:r w:rsidRPr="00036665">
        <w:rPr>
          <w:lang w:val="af-ZA"/>
        </w:rPr>
        <w:t xml:space="preserve"> </w:t>
      </w:r>
      <w:r>
        <w:t>եզրակացությունը</w:t>
      </w:r>
      <w:r>
        <w:rPr>
          <w:lang w:val="af-ZA"/>
        </w:rPr>
        <w:t xml:space="preserve">: </w:t>
      </w:r>
      <w:r>
        <w:t>Նման</w:t>
      </w:r>
      <w:r w:rsidRPr="00036665">
        <w:rPr>
          <w:lang w:val="af-ZA"/>
        </w:rPr>
        <w:t xml:space="preserve"> </w:t>
      </w:r>
      <w:r>
        <w:t>հարցում</w:t>
      </w:r>
      <w:r w:rsidRPr="00036665">
        <w:rPr>
          <w:lang w:val="af-ZA"/>
        </w:rPr>
        <w:t xml:space="preserve"> </w:t>
      </w:r>
      <w:r>
        <w:t>ուղարկվելու</w:t>
      </w:r>
      <w:r w:rsidRPr="00036665">
        <w:rPr>
          <w:lang w:val="af-ZA"/>
        </w:rPr>
        <w:t xml:space="preserve"> </w:t>
      </w:r>
      <w:r>
        <w:t>դեպքում</w:t>
      </w:r>
      <w:r w:rsidRPr="00036665">
        <w:rPr>
          <w:lang w:val="af-ZA"/>
        </w:rPr>
        <w:t xml:space="preserve"> </w:t>
      </w:r>
      <w:r>
        <w:t>համապատասխան</w:t>
      </w:r>
      <w:r w:rsidRPr="00036665">
        <w:rPr>
          <w:lang w:val="af-ZA"/>
        </w:rPr>
        <w:t xml:space="preserve"> </w:t>
      </w:r>
      <w:r>
        <w:t>պետական</w:t>
      </w:r>
      <w:r w:rsidRPr="00036665">
        <w:rPr>
          <w:lang w:val="af-ZA"/>
        </w:rPr>
        <w:t xml:space="preserve"> </w:t>
      </w:r>
      <w:r>
        <w:t>և</w:t>
      </w:r>
      <w:r w:rsidRPr="00036665">
        <w:rPr>
          <w:lang w:val="af-ZA"/>
        </w:rPr>
        <w:t xml:space="preserve"> </w:t>
      </w:r>
      <w:r>
        <w:t>տեղական</w:t>
      </w:r>
      <w:r w:rsidRPr="00036665">
        <w:rPr>
          <w:lang w:val="af-ZA"/>
        </w:rPr>
        <w:t xml:space="preserve"> </w:t>
      </w:r>
      <w:r>
        <w:t>ինքնակառավարման</w:t>
      </w:r>
      <w:r w:rsidRPr="00036665">
        <w:rPr>
          <w:lang w:val="af-ZA"/>
        </w:rPr>
        <w:t xml:space="preserve"> </w:t>
      </w:r>
      <w:r>
        <w:t>մարմինները</w:t>
      </w:r>
      <w:r w:rsidRPr="00036665">
        <w:rPr>
          <w:lang w:val="af-ZA"/>
        </w:rPr>
        <w:t xml:space="preserve"> </w:t>
      </w:r>
      <w:r>
        <w:t>հարցումն</w:t>
      </w:r>
      <w:r w:rsidRPr="00036665">
        <w:rPr>
          <w:lang w:val="af-ZA"/>
        </w:rPr>
        <w:t xml:space="preserve"> </w:t>
      </w:r>
      <w:r>
        <w:t>ստանալու</w:t>
      </w:r>
      <w:r w:rsidRPr="00036665">
        <w:rPr>
          <w:lang w:val="af-ZA"/>
        </w:rPr>
        <w:t xml:space="preserve"> </w:t>
      </w:r>
      <w:r>
        <w:t>օրվան</w:t>
      </w:r>
      <w:r w:rsidRPr="00036665">
        <w:rPr>
          <w:lang w:val="af-ZA"/>
        </w:rPr>
        <w:t xml:space="preserve"> </w:t>
      </w:r>
      <w:r>
        <w:t>հաջորդող</w:t>
      </w:r>
      <w:r w:rsidRPr="00036665">
        <w:rPr>
          <w:lang w:val="af-ZA"/>
        </w:rPr>
        <w:t xml:space="preserve"> </w:t>
      </w:r>
      <w:r>
        <w:t>երկու</w:t>
      </w:r>
      <w:r w:rsidRPr="00036665">
        <w:rPr>
          <w:lang w:val="af-ZA"/>
        </w:rPr>
        <w:t xml:space="preserve"> </w:t>
      </w:r>
      <w:r>
        <w:t>աշխատանքային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տրամադրում</w:t>
      </w:r>
      <w:r w:rsidRPr="00036665">
        <w:rPr>
          <w:lang w:val="af-ZA"/>
        </w:rPr>
        <w:t xml:space="preserve"> </w:t>
      </w:r>
      <w:r>
        <w:t>են</w:t>
      </w:r>
      <w:r w:rsidRPr="00036665">
        <w:rPr>
          <w:lang w:val="af-ZA"/>
        </w:rPr>
        <w:t xml:space="preserve"> </w:t>
      </w:r>
      <w:r>
        <w:t>գրավոր</w:t>
      </w:r>
      <w:r w:rsidRPr="00036665">
        <w:rPr>
          <w:lang w:val="af-ZA"/>
        </w:rPr>
        <w:t xml:space="preserve"> </w:t>
      </w:r>
      <w:r>
        <w:t>եզրակացություն</w:t>
      </w:r>
      <w:r>
        <w:rPr>
          <w:lang w:val="af-ZA"/>
        </w:rPr>
        <w:t xml:space="preserve">: </w:t>
      </w:r>
      <w:r>
        <w:t>Եթե</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իսկության</w:t>
      </w:r>
      <w:r w:rsidRPr="00036665">
        <w:rPr>
          <w:lang w:val="af-ZA"/>
        </w:rPr>
        <w:t xml:space="preserve"> </w:t>
      </w:r>
      <w:r>
        <w:t>ստուգման</w:t>
      </w:r>
      <w:r w:rsidRPr="00036665">
        <w:rPr>
          <w:lang w:val="af-ZA"/>
        </w:rPr>
        <w:t xml:space="preserve"> </w:t>
      </w:r>
      <w:r>
        <w:t>արդյունքում</w:t>
      </w:r>
      <w:r w:rsidRPr="00036665">
        <w:rPr>
          <w:lang w:val="af-ZA"/>
        </w:rPr>
        <w:t xml:space="preserve"> </w:t>
      </w:r>
      <w:r>
        <w:t>տվյալները</w:t>
      </w:r>
      <w:r w:rsidRPr="00036665">
        <w:rPr>
          <w:lang w:val="af-ZA"/>
        </w:rPr>
        <w:t xml:space="preserve"> </w:t>
      </w:r>
      <w:r>
        <w:t>որակվում</w:t>
      </w:r>
      <w:r w:rsidRPr="00036665">
        <w:rPr>
          <w:lang w:val="af-ZA"/>
        </w:rPr>
        <w:t xml:space="preserve"> </w:t>
      </w:r>
      <w:r>
        <w:t>են</w:t>
      </w:r>
      <w:r w:rsidRPr="00036665">
        <w:rPr>
          <w:lang w:val="af-ZA"/>
        </w:rPr>
        <w:t xml:space="preserve"> </w:t>
      </w:r>
      <w:r>
        <w:t>իրականությանը</w:t>
      </w:r>
      <w:r w:rsidRPr="00036665">
        <w:rPr>
          <w:lang w:val="af-ZA"/>
        </w:rPr>
        <w:t xml:space="preserve"> </w:t>
      </w:r>
      <w:r>
        <w:t>չհամապա</w:t>
      </w:r>
      <w:r>
        <w:rPr>
          <w:lang w:val="af-ZA"/>
        </w:rPr>
        <w:softHyphen/>
      </w:r>
      <w:r>
        <w:t>տասխանող</w:t>
      </w:r>
      <w:r>
        <w:rPr>
          <w:lang w:val="af-ZA"/>
        </w:rPr>
        <w:t xml:space="preserve">, </w:t>
      </w:r>
      <w:r>
        <w:t>ապա</w:t>
      </w:r>
      <w:r>
        <w:rPr>
          <w:lang w:val="af-ZA"/>
        </w:rPr>
        <w:t xml:space="preserve"> տվյալ մասնակցի հայտը մերժվում է:</w:t>
      </w:r>
    </w:p>
    <w:p w14:paraId="29ECC686" w14:textId="406A8D0D" w:rsidR="004E191A" w:rsidRDefault="00C365FC" w:rsidP="00397F76">
      <w:pPr>
        <w:pStyle w:val="NormalWeb"/>
        <w:rPr>
          <w:lang w:val="af-ZA"/>
        </w:rPr>
      </w:pPr>
      <w:r>
        <w:t xml:space="preserve">          </w:t>
      </w:r>
      <w:r w:rsidR="004E191A">
        <w:rPr>
          <w:lang w:val="af-ZA"/>
        </w:rPr>
        <w:t>8</w:t>
      </w:r>
      <w:r w:rsidR="004E191A">
        <w:t>.2</w:t>
      </w:r>
      <w:r w:rsidR="004E191A">
        <w:rPr>
          <w:lang w:val="af-ZA"/>
        </w:rPr>
        <w:t xml:space="preserve">2 </w:t>
      </w:r>
      <w:r w:rsidR="004E191A">
        <w:t>Սույն հրավերի</w:t>
      </w:r>
      <w:r w:rsidR="004E191A">
        <w:rPr>
          <w:lang w:val="af-ZA"/>
        </w:rPr>
        <w:t xml:space="preserve"> 1-</w:t>
      </w:r>
      <w:r w:rsidR="004E191A">
        <w:t xml:space="preserve">ին մասի </w:t>
      </w:r>
      <w:r w:rsidR="004E191A">
        <w:rPr>
          <w:lang w:val="af-ZA"/>
        </w:rPr>
        <w:t>8.</w:t>
      </w:r>
      <w:r w:rsidR="004E191A">
        <w:t>2</w:t>
      </w:r>
      <w:r w:rsidR="004E191A">
        <w:rPr>
          <w:lang w:val="af-ZA"/>
        </w:rPr>
        <w:t xml:space="preserve">1 </w:t>
      </w:r>
      <w:r w:rsidR="004E191A">
        <w:t xml:space="preserve">կետի կիրառման նպատակով </w:t>
      </w:r>
      <w:r w:rsidR="004E191A">
        <w:rPr>
          <w:lang w:val="af-ZA"/>
        </w:rPr>
        <w:t xml:space="preserve">կարող է </w:t>
      </w:r>
      <w:r w:rsidR="004E191A">
        <w:t>հրավիրվել հանձնաժողովի արտահերթ նիստ։</w:t>
      </w:r>
    </w:p>
    <w:p w14:paraId="7B88C177" w14:textId="77777777" w:rsidR="004E191A" w:rsidRDefault="004E191A" w:rsidP="00C365F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sz w:val="20"/>
          <w:lang w:val="hy-AM"/>
        </w:rPr>
        <w:lastRenderedPageBreak/>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Default="00C365FC" w:rsidP="00C365FC">
      <w:pPr>
        <w:pStyle w:val="norm"/>
        <w:spacing w:line="240" w:lineRule="auto"/>
        <w:ind w:firstLine="567"/>
        <w:rPr>
          <w:rFonts w:ascii="GHEA Grapalat" w:hAnsi="GHEA Grapalat" w:cs="Tahoma"/>
          <w:sz w:val="20"/>
          <w:lang w:val="hy-AM"/>
        </w:rPr>
      </w:pPr>
      <w:r>
        <w:rPr>
          <w:rFonts w:ascii="GHEA Grapalat" w:hAnsi="GHEA Grapalat"/>
          <w:spacing w:val="-6"/>
          <w:sz w:val="20"/>
          <w:lang w:val="hy-AM"/>
        </w:rPr>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Default="0026679D" w:rsidP="002519EC">
      <w:pPr>
        <w:pStyle w:val="NormalWeb"/>
        <w:jc w:val="both"/>
        <w:rPr>
          <w:lang w:val="af-ZA"/>
        </w:rPr>
      </w:pPr>
      <w:r>
        <w:t xml:space="preserve">          </w:t>
      </w:r>
      <w:r w:rsidR="004E191A">
        <w:t>8.25 Անգործության ժամկետը պայմանագիր կնքելու մասին որոշման հայտարարության հրապարակման օրվան հաջորդող օրվա և</w:t>
      </w:r>
      <w:r w:rsidR="004E191A">
        <w:rPr>
          <w:lang w:val="af-ZA"/>
        </w:rPr>
        <w:t xml:space="preserve"> պ</w:t>
      </w:r>
      <w:r w:rsidR="004E191A">
        <w:t>ատվիրատուի կողմից պայմանագիրը կնքելու իրավասության առաջացման օրվա միջև ընկած ժամանակահատվածն է։</w:t>
      </w:r>
    </w:p>
    <w:p w14:paraId="4F7FBF1D" w14:textId="366BE540" w:rsidR="004E191A" w:rsidRDefault="004E191A" w:rsidP="002519EC">
      <w:pPr>
        <w:pStyle w:val="NormalWeb"/>
        <w:jc w:val="both"/>
      </w:pPr>
      <w:r>
        <w:t>Անգործության</w:t>
      </w:r>
      <w:r>
        <w:rPr>
          <w:rFonts w:cs="Arial"/>
        </w:rPr>
        <w:t xml:space="preserve"> </w:t>
      </w:r>
      <w:r>
        <w:t>ժամկետը</w:t>
      </w:r>
      <w:r>
        <w:rPr>
          <w:rFonts w:cs="Arial"/>
        </w:rPr>
        <w:t xml:space="preserve"> </w:t>
      </w:r>
      <w:r>
        <w:t>սույն</w:t>
      </w:r>
      <w:r>
        <w:rPr>
          <w:rFonts w:cs="Arial"/>
        </w:rPr>
        <w:t xml:space="preserve"> </w:t>
      </w:r>
      <w:r>
        <w:t>ընթացակարգի</w:t>
      </w:r>
      <w:r>
        <w:rPr>
          <w:rFonts w:cs="Arial"/>
        </w:rPr>
        <w:t xml:space="preserve"> </w:t>
      </w:r>
      <w:r>
        <w:t xml:space="preserve">դեպքում </w:t>
      </w:r>
      <w:r w:rsidRPr="00C365FC">
        <w:rPr>
          <w:b/>
          <w:bCs/>
          <w:i/>
        </w:rPr>
        <w:t>«</w:t>
      </w:r>
      <w:r w:rsidR="00C365FC" w:rsidRPr="00C365FC">
        <w:rPr>
          <w:b/>
          <w:bCs/>
          <w:i/>
        </w:rPr>
        <w:t>10</w:t>
      </w:r>
      <w:r w:rsidRPr="00C365FC">
        <w:rPr>
          <w:b/>
          <w:bCs/>
          <w:i/>
        </w:rPr>
        <w:t>»</w:t>
      </w:r>
      <w:r>
        <w:t xml:space="preserve"> օրացուցային</w:t>
      </w:r>
      <w:r>
        <w:rPr>
          <w:rFonts w:cs="Arial"/>
        </w:rPr>
        <w:t xml:space="preserve"> </w:t>
      </w:r>
      <w:r>
        <w:t>օր</w:t>
      </w:r>
      <w:r>
        <w:rPr>
          <w:rFonts w:cs="Arial"/>
        </w:rPr>
        <w:t xml:space="preserve"> </w:t>
      </w:r>
      <w:r>
        <w:t>է</w:t>
      </w:r>
      <w:r>
        <w:rPr>
          <w:rFonts w:cs="Tahoma"/>
        </w:rPr>
        <w:t>։</w:t>
      </w:r>
      <w:r>
        <w:t xml:space="preserve"> Անգործության</w:t>
      </w:r>
      <w:r>
        <w:rPr>
          <w:rFonts w:cs="Arial"/>
        </w:rPr>
        <w:t xml:space="preserve"> </w:t>
      </w:r>
      <w:r>
        <w:t>ժամկետը</w:t>
      </w:r>
      <w:r>
        <w:rPr>
          <w:rFonts w:cs="Arial"/>
        </w:rPr>
        <w:t xml:space="preserve"> </w:t>
      </w:r>
      <w:r>
        <w:t>կիրառելի.</w:t>
      </w:r>
    </w:p>
    <w:p w14:paraId="72D397EB" w14:textId="77777777" w:rsidR="004E191A" w:rsidRDefault="004E191A" w:rsidP="002519EC">
      <w:pPr>
        <w:pStyle w:val="NormalWeb"/>
        <w:jc w:val="both"/>
        <w:rPr>
          <w:rFonts w:cs="Arial"/>
        </w:rPr>
      </w:pPr>
      <w:r>
        <w:t>-</w:t>
      </w:r>
      <w:r>
        <w:rPr>
          <w:rFonts w:cs="Arial"/>
        </w:rPr>
        <w:t xml:space="preserve"> </w:t>
      </w:r>
      <w:r>
        <w:t>չէ</w:t>
      </w:r>
      <w:r>
        <w:rPr>
          <w:rFonts w:cs="Arial"/>
        </w:rPr>
        <w:t xml:space="preserve">, </w:t>
      </w:r>
      <w:r>
        <w:t>եթե</w:t>
      </w:r>
      <w:r>
        <w:rPr>
          <w:rFonts w:cs="Arial"/>
        </w:rPr>
        <w:t xml:space="preserve"> </w:t>
      </w:r>
      <w:r>
        <w:t>միայն</w:t>
      </w:r>
      <w:r>
        <w:rPr>
          <w:rFonts w:cs="Arial"/>
        </w:rPr>
        <w:t xml:space="preserve"> </w:t>
      </w:r>
      <w:r>
        <w:t>մեկ</w:t>
      </w:r>
      <w:r>
        <w:rPr>
          <w:rFonts w:cs="Arial"/>
        </w:rPr>
        <w:t xml:space="preserve"> մ</w:t>
      </w:r>
      <w:r>
        <w:t>ասնակից է հայտ ներկայացրել</w:t>
      </w:r>
      <w:r>
        <w:rPr>
          <w:i/>
        </w:rPr>
        <w:t>,</w:t>
      </w:r>
      <w:r>
        <w:t xml:space="preserve"> որի</w:t>
      </w:r>
      <w:r>
        <w:rPr>
          <w:rFonts w:cs="Arial"/>
        </w:rPr>
        <w:t xml:space="preserve"> </w:t>
      </w:r>
      <w:r>
        <w:t>հետ</w:t>
      </w:r>
      <w:r>
        <w:rPr>
          <w:rFonts w:cs="Arial"/>
        </w:rPr>
        <w:t xml:space="preserve"> </w:t>
      </w:r>
      <w:r>
        <w:t>կնքվում</w:t>
      </w:r>
      <w:r>
        <w:rPr>
          <w:rFonts w:cs="Arial"/>
        </w:rPr>
        <w:t xml:space="preserve"> </w:t>
      </w:r>
      <w:r>
        <w:t>է</w:t>
      </w:r>
      <w:r>
        <w:rPr>
          <w:rFonts w:cs="Arial"/>
        </w:rPr>
        <w:t xml:space="preserve"> </w:t>
      </w:r>
      <w:r>
        <w:t>պայմանագիր</w:t>
      </w:r>
      <w:r>
        <w:rPr>
          <w:rFonts w:cs="Arial"/>
        </w:rPr>
        <w:t>,</w:t>
      </w:r>
    </w:p>
    <w:p w14:paraId="3A781127" w14:textId="77777777" w:rsidR="004E191A" w:rsidRDefault="004E191A" w:rsidP="002519EC">
      <w:pPr>
        <w:pStyle w:val="NormalWeb"/>
        <w:jc w:val="both"/>
      </w:pPr>
      <w: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Default="006B2D16" w:rsidP="002519EC">
      <w:pPr>
        <w:pStyle w:val="NormalWeb"/>
        <w:jc w:val="both"/>
        <w:rPr>
          <w:lang w:val="es-ES"/>
        </w:rPr>
      </w:pPr>
      <w:r>
        <w:t xml:space="preserve">          </w:t>
      </w:r>
      <w:r w:rsidR="004E191A">
        <w:t>Պատվիրատուն</w:t>
      </w:r>
      <w:r w:rsidR="004E191A">
        <w:rPr>
          <w:lang w:val="es-ES"/>
        </w:rPr>
        <w:t xml:space="preserve"> </w:t>
      </w:r>
      <w:r w:rsidR="004E191A">
        <w:t>պայմանագիրը</w:t>
      </w:r>
      <w:r w:rsidR="004E191A">
        <w:rPr>
          <w:lang w:val="es-ES"/>
        </w:rPr>
        <w:t xml:space="preserve"> </w:t>
      </w:r>
      <w:r w:rsidR="004E191A">
        <w:t>կնքում</w:t>
      </w:r>
      <w:r w:rsidR="004E191A">
        <w:rPr>
          <w:lang w:val="es-ES"/>
        </w:rPr>
        <w:t xml:space="preserve"> </w:t>
      </w:r>
      <w:r w:rsidR="004E191A">
        <w:t>է</w:t>
      </w:r>
      <w:r w:rsidR="004E191A">
        <w:rPr>
          <w:lang w:val="es-ES"/>
        </w:rPr>
        <w:t xml:space="preserve">, </w:t>
      </w:r>
      <w:r w:rsidR="004E191A">
        <w:t>եթե</w:t>
      </w:r>
      <w:r w:rsidR="004E191A">
        <w:rPr>
          <w:lang w:val="es-ES"/>
        </w:rPr>
        <w:t xml:space="preserve"> </w:t>
      </w:r>
      <w:r w:rsidR="004E191A">
        <w:t>սույն</w:t>
      </w:r>
      <w:r w:rsidR="004E191A">
        <w:rPr>
          <w:lang w:val="es-ES"/>
        </w:rPr>
        <w:t xml:space="preserve"> </w:t>
      </w:r>
      <w:r w:rsidR="004E191A">
        <w:t>կետով</w:t>
      </w:r>
      <w:r w:rsidR="004E191A">
        <w:rPr>
          <w:lang w:val="es-ES"/>
        </w:rPr>
        <w:t xml:space="preserve"> </w:t>
      </w:r>
      <w:r w:rsidR="004E191A">
        <w:t>նախատեսված</w:t>
      </w:r>
      <w:r w:rsidR="004E191A">
        <w:rPr>
          <w:lang w:val="es-ES"/>
        </w:rPr>
        <w:t xml:space="preserve"> </w:t>
      </w:r>
      <w:r w:rsidR="004E191A">
        <w:t>անգործության</w:t>
      </w:r>
      <w:r w:rsidR="004E191A">
        <w:rPr>
          <w:lang w:val="es-ES"/>
        </w:rPr>
        <w:t xml:space="preserve"> </w:t>
      </w:r>
      <w:r w:rsidR="004E191A">
        <w:t>ժամկետում</w:t>
      </w:r>
      <w:r w:rsidR="004E191A">
        <w:rPr>
          <w:lang w:val="es-ES"/>
        </w:rPr>
        <w:t xml:space="preserve"> </w:t>
      </w:r>
      <w:r w:rsidR="004E191A">
        <w:t>որևէ</w:t>
      </w:r>
      <w:r w:rsidR="004E191A">
        <w:rPr>
          <w:lang w:val="es-ES"/>
        </w:rPr>
        <w:t xml:space="preserve"> մ</w:t>
      </w:r>
      <w:r w:rsidR="004E191A">
        <w:t>ասնակից</w:t>
      </w:r>
      <w:r w:rsidR="004E191A">
        <w:rPr>
          <w:lang w:val="es-ES"/>
        </w:rPr>
        <w:t xml:space="preserve"> </w:t>
      </w:r>
      <w:r w:rsidR="004E191A">
        <w:t>չի</w:t>
      </w:r>
      <w:r w:rsidR="004E191A">
        <w:rPr>
          <w:lang w:val="es-ES"/>
        </w:rPr>
        <w:t xml:space="preserve"> </w:t>
      </w:r>
      <w:r w:rsidR="004E191A">
        <w:t>բողոքարկում</w:t>
      </w:r>
      <w:r w:rsidR="004E191A">
        <w:rPr>
          <w:lang w:val="es-ES"/>
        </w:rPr>
        <w:t xml:space="preserve"> </w:t>
      </w:r>
      <w:r w:rsidR="004E191A">
        <w:t>պայմանագիր</w:t>
      </w:r>
      <w:r w:rsidR="004E191A">
        <w:rPr>
          <w:lang w:val="es-ES"/>
        </w:rPr>
        <w:t xml:space="preserve"> </w:t>
      </w:r>
      <w:r w:rsidR="004E191A">
        <w:t>կնքելու</w:t>
      </w:r>
      <w:r w:rsidR="004E191A">
        <w:rPr>
          <w:lang w:val="es-ES"/>
        </w:rPr>
        <w:t xml:space="preserve"> </w:t>
      </w:r>
      <w:r w:rsidR="004E191A">
        <w:t>մասին</w:t>
      </w:r>
      <w:r w:rsidR="004E191A">
        <w:rPr>
          <w:lang w:val="es-ES"/>
        </w:rPr>
        <w:t xml:space="preserve"> </w:t>
      </w:r>
      <w:r w:rsidR="004E191A">
        <w:t>որոշումը։</w:t>
      </w:r>
      <w:r w:rsidR="004E191A">
        <w:rPr>
          <w:lang w:val="es-ES"/>
        </w:rPr>
        <w:t xml:space="preserve"> </w:t>
      </w:r>
      <w:r w:rsidR="004E191A">
        <w:rPr>
          <w:lang w:val="ru-RU"/>
        </w:rPr>
        <w:t>Մինչև</w:t>
      </w:r>
      <w:r w:rsidR="004E191A">
        <w:rPr>
          <w:lang w:val="es-ES"/>
        </w:rPr>
        <w:t xml:space="preserve"> </w:t>
      </w:r>
      <w:r w:rsidR="004E191A">
        <w:rPr>
          <w:lang w:val="ru-RU"/>
        </w:rPr>
        <w:t>անգործության</w:t>
      </w:r>
      <w:r w:rsidR="004E191A">
        <w:rPr>
          <w:lang w:val="es-ES"/>
        </w:rPr>
        <w:t xml:space="preserve"> </w:t>
      </w:r>
      <w:r w:rsidR="004E191A">
        <w:rPr>
          <w:lang w:val="ru-RU"/>
        </w:rPr>
        <w:t>ժամկետը</w:t>
      </w:r>
      <w:r w:rsidR="004E191A">
        <w:rPr>
          <w:lang w:val="es-ES"/>
        </w:rPr>
        <w:t xml:space="preserve"> </w:t>
      </w:r>
      <w:r w:rsidR="004E191A">
        <w:rPr>
          <w:lang w:val="ru-RU"/>
        </w:rPr>
        <w:t>լրանալը</w:t>
      </w:r>
      <w:r w:rsidR="004E191A">
        <w:rPr>
          <w:lang w:val="es-ES"/>
        </w:rPr>
        <w:t xml:space="preserve"> </w:t>
      </w:r>
      <w:r w:rsidR="004E191A">
        <w:rPr>
          <w:lang w:val="ru-RU"/>
        </w:rPr>
        <w:t>կամ</w:t>
      </w:r>
      <w:r w:rsidR="004E191A">
        <w:rPr>
          <w:lang w:val="es-ES"/>
        </w:rPr>
        <w:t xml:space="preserve"> </w:t>
      </w:r>
      <w:r w:rsidR="004E191A">
        <w:rPr>
          <w:lang w:val="ru-RU"/>
        </w:rPr>
        <w:t>առանց</w:t>
      </w:r>
      <w:r w:rsidR="004E191A">
        <w:rPr>
          <w:lang w:val="es-ES"/>
        </w:rPr>
        <w:t xml:space="preserve"> </w:t>
      </w:r>
      <w:r w:rsidR="004E191A">
        <w:rPr>
          <w:lang w:val="ru-RU"/>
        </w:rPr>
        <w:t>պայմանագիր</w:t>
      </w:r>
      <w:r w:rsidR="004E191A">
        <w:rPr>
          <w:lang w:val="es-ES"/>
        </w:rPr>
        <w:t xml:space="preserve"> </w:t>
      </w:r>
      <w:r w:rsidR="004E191A">
        <w:rPr>
          <w:lang w:val="ru-RU"/>
        </w:rPr>
        <w:t>կնքելու</w:t>
      </w:r>
      <w:r w:rsidR="004E191A">
        <w:rPr>
          <w:lang w:val="es-ES"/>
        </w:rPr>
        <w:t xml:space="preserve"> </w:t>
      </w:r>
      <w:r w:rsidR="004E191A">
        <w:t xml:space="preserve"> կամ գնման ընթացակարգը չկայացած հայտարարելու </w:t>
      </w:r>
      <w:r w:rsidR="004E191A">
        <w:rPr>
          <w:lang w:val="ru-RU"/>
        </w:rPr>
        <w:t>մասին</w:t>
      </w:r>
      <w:r w:rsidR="004E191A">
        <w:rPr>
          <w:lang w:val="es-ES"/>
        </w:rPr>
        <w:t xml:space="preserve"> </w:t>
      </w:r>
      <w:r w:rsidR="004E191A">
        <w:rPr>
          <w:lang w:val="ru-RU"/>
        </w:rPr>
        <w:t>հայտարարության</w:t>
      </w:r>
      <w:r w:rsidR="004E191A">
        <w:rPr>
          <w:lang w:val="es-ES"/>
        </w:rPr>
        <w:t xml:space="preserve"> </w:t>
      </w:r>
      <w:r w:rsidR="004E191A">
        <w:rPr>
          <w:lang w:val="ru-RU"/>
        </w:rPr>
        <w:t>հրապարակման</w:t>
      </w:r>
      <w:r w:rsidR="004E191A">
        <w:rPr>
          <w:lang w:val="es-ES"/>
        </w:rPr>
        <w:t xml:space="preserve"> </w:t>
      </w:r>
      <w:r w:rsidR="004E191A">
        <w:rPr>
          <w:lang w:val="ru-RU"/>
        </w:rPr>
        <w:t>կնք</w:t>
      </w:r>
      <w:r w:rsidR="004E191A">
        <w:rPr>
          <w:lang w:val="en-US"/>
        </w:rPr>
        <w:t>վ</w:t>
      </w:r>
      <w:r w:rsidR="004E191A">
        <w:rPr>
          <w:lang w:val="ru-RU"/>
        </w:rPr>
        <w:t>ած</w:t>
      </w:r>
      <w:r w:rsidR="004E191A">
        <w:rPr>
          <w:lang w:val="es-ES"/>
        </w:rPr>
        <w:t xml:space="preserve"> </w:t>
      </w:r>
      <w:r w:rsidR="004E191A">
        <w:rPr>
          <w:lang w:val="ru-RU"/>
        </w:rPr>
        <w:t>պայմանագիրն</w:t>
      </w:r>
      <w:r w:rsidR="004E191A">
        <w:rPr>
          <w:lang w:val="es-ES"/>
        </w:rPr>
        <w:t xml:space="preserve"> </w:t>
      </w:r>
      <w:r w:rsidR="004E191A">
        <w:rPr>
          <w:lang w:val="ru-RU"/>
        </w:rPr>
        <w:t>առ</w:t>
      </w:r>
      <w:r w:rsidR="004E191A">
        <w:rPr>
          <w:lang w:val="es-ES"/>
        </w:rPr>
        <w:t xml:space="preserve"> </w:t>
      </w:r>
      <w:r w:rsidR="004E191A">
        <w:rPr>
          <w:lang w:val="ru-RU"/>
        </w:rPr>
        <w:t>ոչինչ</w:t>
      </w:r>
      <w:r w:rsidR="004E191A">
        <w:rPr>
          <w:lang w:val="es-ES"/>
        </w:rPr>
        <w:t xml:space="preserve"> </w:t>
      </w:r>
      <w:r w:rsidR="004E191A">
        <w:rPr>
          <w:lang w:val="ru-RU"/>
        </w:rPr>
        <w:t>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lastRenderedPageBreak/>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45AE89C3"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 xml:space="preserve">է սույն ընթացակարգի շրջանակում գնվելիք աշխատանքների </w:t>
      </w:r>
      <w:r w:rsidRPr="00166940">
        <w:rPr>
          <w:rFonts w:ascii="GHEA Grapalat" w:hAnsi="GHEA Grapalat" w:cs="Sylfaen"/>
          <w:b/>
          <w:bCs/>
          <w:sz w:val="20"/>
          <w:lang w:val="hy-AM"/>
        </w:rPr>
        <w:t>գնման գնի</w:t>
      </w:r>
      <w:r w:rsidRPr="00166940">
        <w:rPr>
          <w:rFonts w:ascii="GHEA Grapalat" w:hAnsi="GHEA Grapalat" w:cs="Sylfaen"/>
          <w:b/>
          <w:bCs/>
          <w:sz w:val="20"/>
          <w:lang w:val="af-ZA"/>
        </w:rPr>
        <w:t xml:space="preserve"> </w:t>
      </w:r>
      <w:r w:rsidR="00166940" w:rsidRPr="00166940">
        <w:rPr>
          <w:rFonts w:ascii="GHEA Grapalat" w:hAnsi="GHEA Grapalat" w:cs="Sylfaen"/>
          <w:b/>
          <w:bCs/>
          <w:sz w:val="20"/>
          <w:lang w:val="af-ZA"/>
        </w:rPr>
        <w:t>30</w:t>
      </w:r>
      <w:r w:rsidRPr="00166940">
        <w:rPr>
          <w:rFonts w:ascii="GHEA Grapalat" w:hAnsi="GHEA Grapalat" w:cs="Sylfaen"/>
          <w:b/>
          <w:bCs/>
          <w:sz w:val="20"/>
          <w:lang w:val="hy-AM"/>
        </w:rPr>
        <w:t xml:space="preserve">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w:t>
      </w:r>
      <w:proofErr w:type="spellStart"/>
      <w:r>
        <w:rPr>
          <w:rFonts w:ascii="GHEA Grapalat" w:hAnsi="GHEA Grapalat" w:cs="Sylfaen"/>
          <w:sz w:val="20"/>
        </w:rPr>
        <w:t>որում</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Style w:val="FootnoteReference"/>
          <w:rFonts w:ascii="GHEA Grapalat" w:hAnsi="GHEA Grapalat" w:cs="Arial"/>
          <w:sz w:val="20"/>
          <w:lang w:val="hy-AM"/>
        </w:rPr>
        <w:footnoteReference w:id="9"/>
      </w:r>
    </w:p>
    <w:p w14:paraId="3106DB58" w14:textId="2F04AB2F" w:rsidR="004E191A" w:rsidRDefault="0035191A" w:rsidP="00397F76">
      <w:pPr>
        <w:pStyle w:val="NormalWeb"/>
      </w:pPr>
      <w:r>
        <w:t xml:space="preserve">         </w:t>
      </w:r>
      <w:r w:rsidR="004E191A">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004E191A">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4E191A">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4E191A">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4E191A">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4E191A">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Sylfaen"/>
          <w:b/>
          <w:bCs/>
          <w:sz w:val="20"/>
          <w:lang w:val="hy-AM"/>
        </w:rPr>
        <w:t xml:space="preserve">10.4 </w:t>
      </w:r>
      <w:r w:rsidRPr="00F24BB3">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Default="004E191A" w:rsidP="00A948BA">
      <w:pPr>
        <w:ind w:firstLine="567"/>
        <w:jc w:val="both"/>
        <w:rPr>
          <w:rFonts w:ascii="GHEA Grapalat" w:hAnsi="GHEA Grapalat" w:cs="Sylfaen"/>
          <w:sz w:val="20"/>
          <w:lang w:val="hy-AM"/>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77777777" w:rsidR="004E191A" w:rsidRDefault="004E191A" w:rsidP="00397F76">
      <w:pPr>
        <w:pStyle w:val="NormalWeb"/>
      </w:pPr>
      <w:r>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DE108D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4E191A">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397F76">
      <w:pPr>
        <w:pStyle w:val="NormalWeb"/>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lastRenderedPageBreak/>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3806DCA6" w14:textId="77777777" w:rsidR="004E191A" w:rsidRDefault="004E191A" w:rsidP="004E191A">
      <w:pPr>
        <w:ind w:firstLine="567"/>
        <w:jc w:val="center"/>
        <w:rPr>
          <w:rFonts w:ascii="GHEA Grapalat" w:hAnsi="GHEA Grapalat" w:cs="Sylfaen"/>
          <w:b/>
          <w:szCs w:val="22"/>
          <w:lang w:val="hy-AM"/>
        </w:rPr>
      </w:pPr>
    </w:p>
    <w:p w14:paraId="7A4BAE9B" w14:textId="219225D7" w:rsidR="004E191A" w:rsidRDefault="00A948BA" w:rsidP="00397F76">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1 </w:t>
      </w:r>
      <w:r w:rsidR="004E191A">
        <w:t>Յուրաքանչյուր</w:t>
      </w:r>
      <w:r w:rsidR="004E191A">
        <w:rPr>
          <w:lang w:val="es-ES"/>
        </w:rPr>
        <w:t xml:space="preserve"> </w:t>
      </w:r>
      <w:r w:rsidR="004E191A">
        <w:t>շահագրգիռ</w:t>
      </w:r>
      <w:r w:rsidR="004E191A">
        <w:rPr>
          <w:lang w:val="es-ES"/>
        </w:rPr>
        <w:t xml:space="preserve"> </w:t>
      </w:r>
      <w:r w:rsidR="004E191A">
        <w:t>անձ</w:t>
      </w:r>
      <w:r w:rsidR="004E191A">
        <w:rPr>
          <w:lang w:val="es-ES"/>
        </w:rPr>
        <w:t xml:space="preserve"> </w:t>
      </w:r>
      <w:r w:rsidR="004E191A">
        <w:t>իրավունք</w:t>
      </w:r>
      <w:r w:rsidR="004E191A">
        <w:rPr>
          <w:lang w:val="es-ES"/>
        </w:rPr>
        <w:t xml:space="preserve"> </w:t>
      </w:r>
      <w:r w:rsidR="004E191A">
        <w:t>ունի</w:t>
      </w:r>
      <w:r w:rsidR="004E191A">
        <w:rPr>
          <w:lang w:val="es-ES"/>
        </w:rPr>
        <w:t xml:space="preserve"> </w:t>
      </w:r>
      <w:r w:rsidR="004E191A">
        <w:t>բողոքարկելու</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գործողությունները</w:t>
      </w:r>
      <w:r w:rsidR="004E191A">
        <w:rPr>
          <w:lang w:val="es-ES"/>
        </w:rPr>
        <w:t xml:space="preserve"> (</w:t>
      </w:r>
      <w:r w:rsidR="004E191A">
        <w:t>անգործությունը</w:t>
      </w:r>
      <w:r w:rsidR="004E191A">
        <w:rPr>
          <w:lang w:val="es-ES"/>
        </w:rPr>
        <w:t xml:space="preserve">) </w:t>
      </w:r>
      <w:r w:rsidR="004E191A">
        <w:t>և</w:t>
      </w:r>
      <w:r w:rsidR="004E191A">
        <w:rPr>
          <w:lang w:val="es-ES"/>
        </w:rPr>
        <w:t xml:space="preserve"> </w:t>
      </w:r>
      <w:r w:rsidR="004E191A">
        <w:t>որոշումները</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դատավարության</w:t>
      </w:r>
      <w:r w:rsidR="004E191A">
        <w:rPr>
          <w:lang w:val="es-ES"/>
        </w:rPr>
        <w:t xml:space="preserve"> </w:t>
      </w:r>
      <w:r w:rsidR="004E191A">
        <w:t>օրենսգրքով</w:t>
      </w:r>
      <w:r w:rsidR="004E191A">
        <w:rPr>
          <w:lang w:val="es-ES"/>
        </w:rPr>
        <w:t xml:space="preserve"> (</w:t>
      </w:r>
      <w:r w:rsidR="004E191A">
        <w:t>այսուհետ՝</w:t>
      </w:r>
      <w:r w:rsidR="004E191A">
        <w:rPr>
          <w:lang w:val="es-ES"/>
        </w:rPr>
        <w:t xml:space="preserve"> </w:t>
      </w:r>
      <w:r w:rsidR="004E191A">
        <w:t>Օրենսգիրք</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44767C80" w14:textId="77777777" w:rsidR="004E191A" w:rsidRDefault="004E191A" w:rsidP="00397F76">
      <w:pPr>
        <w:pStyle w:val="NormalWeb"/>
        <w:rPr>
          <w:lang w:val="es-ES"/>
        </w:rPr>
      </w:pPr>
      <w:r>
        <w:t>Յուրաքանչյուր</w:t>
      </w:r>
      <w:r>
        <w:rPr>
          <w:lang w:val="es-ES"/>
        </w:rPr>
        <w:t xml:space="preserve"> </w:t>
      </w:r>
      <w:r>
        <w:t>ոք</w:t>
      </w:r>
      <w:r>
        <w:rPr>
          <w:lang w:val="es-ES"/>
        </w:rPr>
        <w:t xml:space="preserve"> </w:t>
      </w:r>
      <w:r>
        <w:t>իրավունք</w:t>
      </w:r>
      <w:r>
        <w:rPr>
          <w:lang w:val="es-ES"/>
        </w:rPr>
        <w:t xml:space="preserve"> </w:t>
      </w:r>
      <w:r>
        <w:t>ունի</w:t>
      </w:r>
      <w:r>
        <w:rPr>
          <w:lang w:val="es-ES"/>
        </w:rPr>
        <w:t xml:space="preserve"> </w:t>
      </w:r>
      <w:r>
        <w:t>Օրենսգրքով</w:t>
      </w:r>
      <w:r>
        <w:rPr>
          <w:lang w:val="es-ES"/>
        </w:rPr>
        <w:t xml:space="preserve"> </w:t>
      </w:r>
      <w:r>
        <w:t>սահմանված</w:t>
      </w:r>
      <w:r>
        <w:rPr>
          <w:lang w:val="es-ES"/>
        </w:rPr>
        <w:t xml:space="preserve"> </w:t>
      </w:r>
      <w:r>
        <w:t>կարգով</w:t>
      </w:r>
      <w:r>
        <w:rPr>
          <w:lang w:val="es-ES"/>
        </w:rPr>
        <w:t xml:space="preserve"> </w:t>
      </w:r>
      <w:r>
        <w:t>մինչև</w:t>
      </w:r>
      <w:r>
        <w:rPr>
          <w:lang w:val="es-ES"/>
        </w:rPr>
        <w:t xml:space="preserve"> </w:t>
      </w:r>
      <w:r>
        <w:t>հայտերի</w:t>
      </w:r>
      <w:r>
        <w:rPr>
          <w:lang w:val="es-ES"/>
        </w:rPr>
        <w:t xml:space="preserve"> </w:t>
      </w:r>
      <w:r>
        <w:t>ներկայացման</w:t>
      </w:r>
      <w:r>
        <w:rPr>
          <w:lang w:val="es-ES"/>
        </w:rPr>
        <w:t xml:space="preserve"> </w:t>
      </w:r>
      <w:r>
        <w:t>վերջնաժամկետը</w:t>
      </w:r>
      <w:r>
        <w:rPr>
          <w:lang w:val="es-ES"/>
        </w:rPr>
        <w:t xml:space="preserve"> </w:t>
      </w:r>
      <w:r>
        <w:t>բողոքարկելու</w:t>
      </w:r>
      <w:r>
        <w:rPr>
          <w:lang w:val="es-ES"/>
        </w:rPr>
        <w:t xml:space="preserve"> </w:t>
      </w:r>
      <w:r>
        <w:t>գնման</w:t>
      </w:r>
      <w:r>
        <w:rPr>
          <w:lang w:val="es-ES"/>
        </w:rPr>
        <w:t xml:space="preserve"> </w:t>
      </w:r>
      <w:r>
        <w:t>առարկայի</w:t>
      </w:r>
      <w:r>
        <w:rPr>
          <w:lang w:val="es-ES"/>
        </w:rPr>
        <w:t xml:space="preserve"> </w:t>
      </w:r>
      <w:r>
        <w:t>բնութագրերը</w:t>
      </w:r>
      <w:r>
        <w:rPr>
          <w:lang w:val="es-ES"/>
        </w:rPr>
        <w:t xml:space="preserve"> </w:t>
      </w:r>
      <w:r>
        <w:t>կամ</w:t>
      </w:r>
      <w:r>
        <w:rPr>
          <w:lang w:val="es-ES"/>
        </w:rPr>
        <w:t xml:space="preserve"> </w:t>
      </w:r>
      <w:r>
        <w:t>հրավերի</w:t>
      </w:r>
      <w:r>
        <w:rPr>
          <w:lang w:val="es-ES"/>
        </w:rPr>
        <w:t xml:space="preserve"> </w:t>
      </w:r>
      <w:r>
        <w:t>պահանջները</w:t>
      </w:r>
      <w:r>
        <w:rPr>
          <w:lang w:val="es-ES"/>
        </w:rPr>
        <w:t>:</w:t>
      </w:r>
    </w:p>
    <w:p w14:paraId="10930EA6" w14:textId="63F1DF3B" w:rsidR="004E191A" w:rsidRDefault="00A948BA" w:rsidP="00397F76">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2. </w:t>
      </w:r>
      <w:r w:rsidR="004E191A">
        <w:t>Սույն</w:t>
      </w:r>
      <w:r w:rsidR="004E191A">
        <w:rPr>
          <w:lang w:val="es-ES"/>
        </w:rPr>
        <w:t xml:space="preserve"> </w:t>
      </w:r>
      <w:r w:rsidR="004E191A">
        <w:t>ընթացակարգի</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հարաբերությունները</w:t>
      </w:r>
      <w:r w:rsidR="004E191A">
        <w:rPr>
          <w:lang w:val="es-ES"/>
        </w:rPr>
        <w:t xml:space="preserve"> </w:t>
      </w:r>
      <w:r w:rsidR="004E191A">
        <w:t>վարչական</w:t>
      </w:r>
      <w:r w:rsidR="004E191A">
        <w:rPr>
          <w:lang w:val="es-ES"/>
        </w:rPr>
        <w:t xml:space="preserve"> </w:t>
      </w:r>
      <w:r w:rsidR="004E191A">
        <w:t>հարաբերություններ</w:t>
      </w:r>
      <w:r w:rsidR="004E191A">
        <w:rPr>
          <w:lang w:val="es-ES"/>
        </w:rPr>
        <w:t xml:space="preserve"> </w:t>
      </w:r>
      <w:r w:rsidR="004E191A">
        <w:t>չեն</w:t>
      </w:r>
      <w:r w:rsidR="004E191A">
        <w:rPr>
          <w:lang w:val="es-ES"/>
        </w:rPr>
        <w:t xml:space="preserve">, </w:t>
      </w:r>
      <w:r w:rsidR="004E191A">
        <w:t>և</w:t>
      </w:r>
      <w:r w:rsidR="004E191A">
        <w:rPr>
          <w:lang w:val="es-ES"/>
        </w:rPr>
        <w:t xml:space="preserve"> </w:t>
      </w:r>
      <w:r w:rsidR="004E191A">
        <w:t>դրանք</w:t>
      </w:r>
      <w:r w:rsidR="004E191A">
        <w:rPr>
          <w:lang w:val="es-ES"/>
        </w:rPr>
        <w:t xml:space="preserve"> </w:t>
      </w:r>
      <w:r w:rsidR="004E191A">
        <w:t>կարգավորվում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քաղաքացիաիրավական</w:t>
      </w:r>
      <w:r w:rsidR="004E191A">
        <w:rPr>
          <w:lang w:val="es-ES"/>
        </w:rPr>
        <w:t xml:space="preserve"> </w:t>
      </w:r>
      <w:r w:rsidR="004E191A">
        <w:t>հարաբերությունները</w:t>
      </w:r>
      <w:r w:rsidR="004E191A">
        <w:rPr>
          <w:lang w:val="es-ES"/>
        </w:rPr>
        <w:t xml:space="preserve"> </w:t>
      </w:r>
      <w:r w:rsidR="004E191A">
        <w:t>կարգավորող</w:t>
      </w:r>
      <w:r w:rsidR="004E191A">
        <w:rPr>
          <w:lang w:val="es-ES"/>
        </w:rPr>
        <w:t xml:space="preserve"> </w:t>
      </w:r>
      <w:r w:rsidR="004E191A">
        <w:t>օրենսդրությամբ</w:t>
      </w:r>
      <w:r w:rsidR="004E191A">
        <w:rPr>
          <w:lang w:val="es-ES"/>
        </w:rPr>
        <w:t>:</w:t>
      </w:r>
    </w:p>
    <w:p w14:paraId="74A5A91A" w14:textId="2B0C41AE" w:rsidR="004E191A" w:rsidRDefault="00A948BA" w:rsidP="00397F76">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3.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կատարած</w:t>
      </w:r>
      <w:r w:rsidR="004E191A">
        <w:rPr>
          <w:lang w:val="es-ES"/>
        </w:rPr>
        <w:t xml:space="preserve"> </w:t>
      </w:r>
      <w:r w:rsidR="004E191A">
        <w:t>գործողության</w:t>
      </w:r>
      <w:r w:rsidR="004E191A">
        <w:rPr>
          <w:lang w:val="es-ES"/>
        </w:rPr>
        <w:t xml:space="preserve"> </w:t>
      </w:r>
      <w:r w:rsidR="004E191A">
        <w:t>կամ</w:t>
      </w:r>
      <w:r w:rsidR="004E191A">
        <w:rPr>
          <w:lang w:val="es-ES"/>
        </w:rPr>
        <w:t xml:space="preserve"> </w:t>
      </w:r>
      <w:r w:rsidR="004E191A">
        <w:t>անգործության</w:t>
      </w:r>
      <w:r w:rsidR="004E191A">
        <w:rPr>
          <w:lang w:val="es-ES"/>
        </w:rPr>
        <w:t xml:space="preserve"> </w:t>
      </w:r>
      <w:r w:rsidR="004E191A">
        <w:t>հետևանքով</w:t>
      </w:r>
      <w:r w:rsidR="004E191A">
        <w:rPr>
          <w:lang w:val="es-ES"/>
        </w:rPr>
        <w:t xml:space="preserve"> </w:t>
      </w:r>
      <w:r w:rsidR="004E191A">
        <w:t>պատճառված</w:t>
      </w:r>
      <w:r w:rsidR="004E191A">
        <w:rPr>
          <w:lang w:val="es-ES"/>
        </w:rPr>
        <w:t xml:space="preserve"> </w:t>
      </w:r>
      <w:r w:rsidR="004E191A">
        <w:t>վնասները</w:t>
      </w:r>
      <w:r w:rsidR="004E191A">
        <w:rPr>
          <w:lang w:val="es-ES"/>
        </w:rPr>
        <w:t xml:space="preserve"> </w:t>
      </w:r>
      <w:r w:rsidR="004E191A">
        <w:t>հատուցվում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օրենսգրքով</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1255507F" w14:textId="3FBD7550" w:rsidR="004E191A" w:rsidRDefault="00A948BA" w:rsidP="00397F76">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4. </w:t>
      </w:r>
      <w:r w:rsidR="004E191A">
        <w:t>Սույն</w:t>
      </w:r>
      <w:r w:rsidR="004E191A">
        <w:rPr>
          <w:lang w:val="es-ES"/>
        </w:rPr>
        <w:t xml:space="preserve"> </w:t>
      </w:r>
      <w:r w:rsidR="004E191A">
        <w:t>հրավերով</w:t>
      </w:r>
      <w:r w:rsidR="004E191A">
        <w:rPr>
          <w:lang w:val="es-ES"/>
        </w:rPr>
        <w:t xml:space="preserve"> </w:t>
      </w:r>
      <w:r w:rsidR="004E191A">
        <w:t>սահմանված</w:t>
      </w:r>
      <w:r w:rsidR="004E191A">
        <w:rPr>
          <w:lang w:val="es-ES"/>
        </w:rPr>
        <w:t xml:space="preserve"> </w:t>
      </w:r>
      <w:r w:rsidR="004E191A">
        <w:t>անգործության</w:t>
      </w:r>
      <w:r w:rsidR="004E191A">
        <w:rPr>
          <w:lang w:val="es-ES"/>
        </w:rPr>
        <w:t xml:space="preserve"> </w:t>
      </w:r>
      <w:r w:rsidR="004E191A">
        <w:t>ժամկետը</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գործողությունների</w:t>
      </w:r>
      <w:r w:rsidR="004E191A">
        <w:rPr>
          <w:lang w:val="es-ES"/>
        </w:rPr>
        <w:t xml:space="preserve"> (</w:t>
      </w:r>
      <w:r w:rsidR="004E191A">
        <w:t>անգործության</w:t>
      </w:r>
      <w:r w:rsidR="004E191A">
        <w:rPr>
          <w:lang w:val="es-ES"/>
        </w:rPr>
        <w:t xml:space="preserve">) </w:t>
      </w:r>
      <w:r w:rsidR="004E191A">
        <w:t>և</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w:t>
      </w:r>
      <w:r w:rsidR="004E191A">
        <w:rPr>
          <w:lang w:val="es-ES"/>
        </w:rPr>
        <w:t xml:space="preserve"> </w:t>
      </w:r>
      <w:r w:rsidR="004E191A">
        <w:t>է</w:t>
      </w:r>
      <w:r w:rsidR="004E191A">
        <w:rPr>
          <w:lang w:val="es-ES"/>
        </w:rPr>
        <w:t xml:space="preserve">, </w:t>
      </w:r>
      <w:r w:rsidR="004E191A">
        <w:t>բացառությամբ</w:t>
      </w:r>
      <w:r w:rsidR="004E191A">
        <w:rPr>
          <w:lang w:val="es-ES"/>
        </w:rPr>
        <w:t xml:space="preserve"> </w:t>
      </w:r>
      <w:r w:rsidR="004E191A">
        <w:t>Օրենքի</w:t>
      </w:r>
      <w:r w:rsidR="004E191A">
        <w:rPr>
          <w:lang w:val="es-ES"/>
        </w:rPr>
        <w:t xml:space="preserve"> 6-</w:t>
      </w:r>
      <w:r w:rsidR="004E191A">
        <w:t>րդ</w:t>
      </w:r>
      <w:r w:rsidR="004E191A">
        <w:rPr>
          <w:lang w:val="es-ES"/>
        </w:rPr>
        <w:t xml:space="preserve"> </w:t>
      </w:r>
      <w:r w:rsidR="004E191A">
        <w:t>հոդվածի</w:t>
      </w:r>
      <w:r w:rsidR="004E191A">
        <w:rPr>
          <w:lang w:val="es-ES"/>
        </w:rPr>
        <w:t xml:space="preserve"> 2-</w:t>
      </w:r>
      <w:r w:rsidR="004E191A">
        <w:t>րդ</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և</w:t>
      </w:r>
      <w:r w:rsidR="004E191A">
        <w:rPr>
          <w:lang w:val="es-ES"/>
        </w:rPr>
        <w:t xml:space="preserve"> </w:t>
      </w:r>
      <w:r w:rsidR="004E191A">
        <w:t>պայմանագիրը</w:t>
      </w:r>
      <w:r w:rsidR="004E191A">
        <w:rPr>
          <w:lang w:val="es-ES"/>
        </w:rPr>
        <w:t xml:space="preserve"> </w:t>
      </w:r>
      <w:r w:rsidR="004E191A">
        <w:t>միակողմանի</w:t>
      </w:r>
      <w:r w:rsidR="004E191A">
        <w:rPr>
          <w:lang w:val="es-ES"/>
        </w:rPr>
        <w:t xml:space="preserve"> </w:t>
      </w:r>
      <w:r w:rsidR="004E191A">
        <w:t>լուծելու</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վեճերի</w:t>
      </w:r>
      <w:r w:rsidR="004E191A">
        <w:rPr>
          <w:lang w:val="es-ES"/>
        </w:rPr>
        <w:t xml:space="preserve">, </w:t>
      </w:r>
      <w:r w:rsidR="004E191A">
        <w:t>որոնց</w:t>
      </w:r>
      <w:r w:rsidR="004E191A">
        <w:rPr>
          <w:lang w:val="es-ES"/>
        </w:rPr>
        <w:t xml:space="preserve"> </w:t>
      </w:r>
      <w:r w:rsidR="004E191A">
        <w:t>դեպքում</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ժամկետը</w:t>
      </w:r>
      <w:r w:rsidR="004E191A">
        <w:rPr>
          <w:lang w:val="es-ES"/>
        </w:rPr>
        <w:t xml:space="preserve"> </w:t>
      </w:r>
      <w:r w:rsidR="004E191A">
        <w:t>երեսուն</w:t>
      </w:r>
      <w:r w:rsidR="004E191A">
        <w:rPr>
          <w:lang w:val="es-ES"/>
        </w:rPr>
        <w:t xml:space="preserve"> </w:t>
      </w:r>
      <w:r w:rsidR="004E191A">
        <w:t>օրացուցային</w:t>
      </w:r>
      <w:r w:rsidR="004E191A">
        <w:rPr>
          <w:lang w:val="es-ES"/>
        </w:rPr>
        <w:t xml:space="preserve"> </w:t>
      </w:r>
      <w:r w:rsidR="004E191A">
        <w:t>օր</w:t>
      </w:r>
      <w:r w:rsidR="004E191A">
        <w:rPr>
          <w:lang w:val="es-ES"/>
        </w:rPr>
        <w:t xml:space="preserve"> </w:t>
      </w:r>
      <w:r w:rsidR="004E191A">
        <w:t>է</w:t>
      </w:r>
      <w:r w:rsidR="004E191A">
        <w:rPr>
          <w:lang w:val="es-ES"/>
        </w:rPr>
        <w:t>:</w:t>
      </w:r>
    </w:p>
    <w:p w14:paraId="6DFDC9F6" w14:textId="165E956B" w:rsidR="004E191A" w:rsidRDefault="00A948BA" w:rsidP="00397F76">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5</w:t>
      </w:r>
      <w:r w:rsidR="004E191A">
        <w:rPr>
          <w:rFonts w:ascii="Cambria Math" w:hAnsi="Cambria Math" w:cs="Cambria Math"/>
          <w:lang w:val="es-ES"/>
        </w:rPr>
        <w:t>․</w:t>
      </w:r>
      <w:r w:rsidR="004E191A">
        <w:rPr>
          <w:rFonts w:cs="GHEA Grapalat"/>
        </w:rPr>
        <w:t>Սույն</w:t>
      </w:r>
      <w:r w:rsidR="004E191A">
        <w:rPr>
          <w:lang w:val="es-ES"/>
        </w:rPr>
        <w:t xml:space="preserve"> </w:t>
      </w:r>
      <w:r w:rsidR="004E191A">
        <w:rPr>
          <w:rFonts w:cs="GHEA Grapalat"/>
        </w:rPr>
        <w:t>ընթացակարգի</w:t>
      </w:r>
      <w:r w:rsidR="004E191A">
        <w:rPr>
          <w:lang w:val="es-ES"/>
        </w:rPr>
        <w:t xml:space="preserve"> </w:t>
      </w:r>
      <w:r w:rsidR="004E191A">
        <w:rPr>
          <w:rFonts w:cs="GHEA Grapalat"/>
        </w:rPr>
        <w:t>հետ</w:t>
      </w:r>
      <w:r w:rsidR="004E191A">
        <w:rPr>
          <w:lang w:val="es-ES"/>
        </w:rPr>
        <w:t xml:space="preserve"> </w:t>
      </w:r>
      <w:r w:rsidR="004E191A">
        <w:rPr>
          <w:rFonts w:cs="GHEA Grapalat"/>
        </w:rPr>
        <w:t>կապված</w:t>
      </w:r>
      <w:r w:rsidR="004E191A">
        <w:rPr>
          <w:lang w:val="es-ES"/>
        </w:rPr>
        <w:t xml:space="preserve"> </w:t>
      </w:r>
      <w:r w:rsidR="004E191A">
        <w:rPr>
          <w:rFonts w:cs="GHEA Grapalat"/>
        </w:rPr>
        <w:t>վեճերը</w:t>
      </w:r>
      <w:r w:rsidR="004E191A">
        <w:rPr>
          <w:lang w:val="es-ES"/>
        </w:rPr>
        <w:t xml:space="preserve"> </w:t>
      </w:r>
      <w:r w:rsidR="004E191A">
        <w:t>քննվում</w:t>
      </w:r>
      <w:r w:rsidR="004E191A">
        <w:rPr>
          <w:lang w:val="es-ES"/>
        </w:rPr>
        <w:t xml:space="preserve"> </w:t>
      </w:r>
      <w:r w:rsidR="004E191A">
        <w:t>և</w:t>
      </w:r>
      <w:r w:rsidR="004E191A">
        <w:rPr>
          <w:lang w:val="es-ES"/>
        </w:rPr>
        <w:t xml:space="preserve"> </w:t>
      </w:r>
      <w:r w:rsidR="004E191A">
        <w:t>լուծվում</w:t>
      </w:r>
      <w:r w:rsidR="004E191A">
        <w:rPr>
          <w:lang w:val="es-ES"/>
        </w:rPr>
        <w:t xml:space="preserve"> </w:t>
      </w:r>
      <w:r w:rsidR="004E191A">
        <w:t>են</w:t>
      </w:r>
      <w:r w:rsidR="004E191A">
        <w:rPr>
          <w:lang w:val="es-ES"/>
        </w:rPr>
        <w:t xml:space="preserve"> </w:t>
      </w:r>
      <w:r w:rsidR="004E191A">
        <w:t>Երևան</w:t>
      </w:r>
      <w:r w:rsidR="004E191A">
        <w:rPr>
          <w:lang w:val="es-ES"/>
        </w:rPr>
        <w:t xml:space="preserve"> </w:t>
      </w:r>
      <w:r w:rsidR="004E191A">
        <w:t>քաղաքի</w:t>
      </w:r>
      <w:r w:rsidR="004E191A">
        <w:rPr>
          <w:lang w:val="es-ES"/>
        </w:rPr>
        <w:t xml:space="preserve"> </w:t>
      </w:r>
      <w:r w:rsidR="004E191A">
        <w:t>առաջին</w:t>
      </w:r>
      <w:r w:rsidR="004E191A">
        <w:rPr>
          <w:lang w:val="es-ES"/>
        </w:rPr>
        <w:t xml:space="preserve"> </w:t>
      </w:r>
      <w:r w:rsidR="004E191A">
        <w:t>ատյանի</w:t>
      </w:r>
      <w:r w:rsidR="004E191A">
        <w:rPr>
          <w:lang w:val="es-ES"/>
        </w:rPr>
        <w:t xml:space="preserve"> </w:t>
      </w:r>
      <w:r w:rsidR="004E191A">
        <w:t>ընդհանուր</w:t>
      </w:r>
      <w:r w:rsidR="004E191A">
        <w:rPr>
          <w:lang w:val="es-ES"/>
        </w:rPr>
        <w:t xml:space="preserve"> </w:t>
      </w:r>
      <w:r w:rsidR="004E191A">
        <w:t>իրավասության</w:t>
      </w:r>
      <w:r w:rsidR="004E191A">
        <w:rPr>
          <w:lang w:val="es-ES"/>
        </w:rPr>
        <w:t xml:space="preserve"> </w:t>
      </w:r>
      <w:r w:rsidR="004E191A">
        <w:t>դատարանում</w:t>
      </w:r>
      <w:r w:rsidR="004E191A">
        <w:rPr>
          <w:lang w:val="es-ES"/>
        </w:rPr>
        <w:t xml:space="preserve"> </w:t>
      </w:r>
      <w:r w:rsidR="004E191A">
        <w:t>հայցադիմումը</w:t>
      </w:r>
      <w:r w:rsidR="004E191A">
        <w:rPr>
          <w:lang w:val="es-ES"/>
        </w:rPr>
        <w:t xml:space="preserve"> </w:t>
      </w:r>
      <w:r w:rsidR="004E191A">
        <w:t>վարույթ</w:t>
      </w:r>
      <w:r w:rsidR="004E191A">
        <w:rPr>
          <w:lang w:val="es-ES"/>
        </w:rPr>
        <w:t xml:space="preserve"> </w:t>
      </w:r>
      <w:r w:rsidR="004E191A">
        <w:t>ընդունելուց</w:t>
      </w:r>
      <w:r w:rsidR="004E191A">
        <w:rPr>
          <w:lang w:val="es-ES"/>
        </w:rPr>
        <w:t xml:space="preserve"> </w:t>
      </w:r>
      <w:r w:rsidR="004E191A">
        <w:t>հետո՝</w:t>
      </w:r>
      <w:r w:rsidR="004E191A">
        <w:rPr>
          <w:lang w:val="es-ES"/>
        </w:rPr>
        <w:t xml:space="preserve"> </w:t>
      </w:r>
      <w:r w:rsidR="004E191A">
        <w:t>երեսուն</w:t>
      </w:r>
      <w:r w:rsidR="004E191A">
        <w:rPr>
          <w:lang w:val="es-ES"/>
        </w:rPr>
        <w:t xml:space="preserve"> </w:t>
      </w:r>
      <w:r w:rsidR="004E191A">
        <w:t>օրվա</w:t>
      </w:r>
      <w:r w:rsidR="004E191A">
        <w:rPr>
          <w:lang w:val="es-ES"/>
        </w:rPr>
        <w:t xml:space="preserve"> </w:t>
      </w:r>
      <w:r w:rsidR="004E191A">
        <w:t>ընթացքում</w:t>
      </w:r>
      <w:r w:rsidR="004E191A">
        <w:rPr>
          <w:lang w:val="es-ES"/>
        </w:rPr>
        <w:t xml:space="preserve">: </w:t>
      </w:r>
      <w:r w:rsidR="004E191A">
        <w:t>Դատարանի</w:t>
      </w:r>
      <w:r w:rsidR="004E191A">
        <w:rPr>
          <w:lang w:val="es-ES"/>
        </w:rPr>
        <w:t xml:space="preserve"> </w:t>
      </w:r>
      <w:r w:rsidR="004E191A">
        <w:t>պատճառաբանված</w:t>
      </w:r>
      <w:r w:rsidR="004E191A">
        <w:rPr>
          <w:lang w:val="es-ES"/>
        </w:rPr>
        <w:t xml:space="preserve"> </w:t>
      </w:r>
      <w:r w:rsidR="004E191A">
        <w:t>որոշմամբ</w:t>
      </w:r>
      <w:r w:rsidR="004E191A">
        <w:rPr>
          <w:lang w:val="es-ES"/>
        </w:rPr>
        <w:t xml:space="preserve"> </w:t>
      </w:r>
      <w:r w:rsidR="004E191A">
        <w:t>սույն</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ժամկետը</w:t>
      </w:r>
      <w:r w:rsidR="004E191A">
        <w:rPr>
          <w:lang w:val="es-ES"/>
        </w:rPr>
        <w:t xml:space="preserve"> </w:t>
      </w:r>
      <w:r w:rsidR="004E191A">
        <w:t>կարող</w:t>
      </w:r>
      <w:r w:rsidR="004E191A">
        <w:rPr>
          <w:lang w:val="es-ES"/>
        </w:rPr>
        <w:t xml:space="preserve"> </w:t>
      </w:r>
      <w:r w:rsidR="004E191A">
        <w:t>է</w:t>
      </w:r>
      <w:r w:rsidR="004E191A">
        <w:rPr>
          <w:lang w:val="es-ES"/>
        </w:rPr>
        <w:t xml:space="preserve"> </w:t>
      </w:r>
      <w:r w:rsidR="004E191A">
        <w:t>երկարաձգվել</w:t>
      </w:r>
      <w:r w:rsidR="004E191A">
        <w:rPr>
          <w:lang w:val="es-ES"/>
        </w:rPr>
        <w:t xml:space="preserve"> </w:t>
      </w:r>
      <w:r w:rsidR="004E191A">
        <w:t>մեկ</w:t>
      </w:r>
      <w:r w:rsidR="004E191A">
        <w:rPr>
          <w:lang w:val="es-ES"/>
        </w:rPr>
        <w:t xml:space="preserve"> </w:t>
      </w:r>
      <w:r w:rsidR="004E191A">
        <w:t>անգամ</w:t>
      </w:r>
      <w:r w:rsidR="004E191A">
        <w:rPr>
          <w:lang w:val="es-ES"/>
        </w:rPr>
        <w:t xml:space="preserve">` </w:t>
      </w:r>
      <w:r w:rsidR="004E191A">
        <w:t>մինչև</w:t>
      </w:r>
      <w:r w:rsidR="004E191A">
        <w:rPr>
          <w:lang w:val="es-ES"/>
        </w:rPr>
        <w:t xml:space="preserve"> </w:t>
      </w:r>
      <w:r w:rsidR="004E191A">
        <w:t>տասն</w:t>
      </w:r>
      <w:r w:rsidR="004E191A">
        <w:rPr>
          <w:lang w:val="es-ES"/>
        </w:rPr>
        <w:t xml:space="preserve"> </w:t>
      </w:r>
      <w:r w:rsidR="004E191A">
        <w:t>օրացուցային</w:t>
      </w:r>
      <w:r w:rsidR="004E191A">
        <w:rPr>
          <w:lang w:val="es-ES"/>
        </w:rPr>
        <w:t xml:space="preserve"> </w:t>
      </w:r>
      <w:r w:rsidR="004E191A">
        <w:t>օրով</w:t>
      </w:r>
      <w:r w:rsidR="004E191A">
        <w:rPr>
          <w:lang w:val="es-ES"/>
        </w:rPr>
        <w:t>:</w:t>
      </w:r>
    </w:p>
    <w:p w14:paraId="3C39D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823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290CF935"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1C132C1" w14:textId="77777777" w:rsidR="004E191A" w:rsidRDefault="004E191A" w:rsidP="004E191A">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BC5016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FD3F72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1BE77F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30D8AC2"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991259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05D0308"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0B49FB36"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0370E0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4B21E85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6EDC33D4"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10BD2DB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448FE6A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5F906357"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413FF62B"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DD3A93C"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r>
        <w:rPr>
          <w:rFonts w:ascii="GHEA Grapalat" w:hAnsi="GHEA Grapalat" w:cs="Sylfaen"/>
          <w:b/>
          <w:szCs w:val="22"/>
          <w:lang w:val="es-ES"/>
        </w:rPr>
        <w:lastRenderedPageBreak/>
        <w:t>ՄԱՍ</w:t>
      </w:r>
      <w:r>
        <w:rPr>
          <w:rFonts w:ascii="GHEA Grapalat" w:hAnsi="GHEA Grapalat"/>
          <w:b/>
          <w:szCs w:val="22"/>
          <w:lang w:val="af-ZA"/>
        </w:rPr>
        <w:t xml:space="preserve">  II</w:t>
      </w:r>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166940" w:rsidRDefault="004E191A" w:rsidP="00166940">
      <w:pPr>
        <w:pStyle w:val="NormalWeb"/>
        <w:jc w:val="center"/>
        <w:rPr>
          <w:b/>
          <w:bCs/>
          <w:lang w:val="af-ZA"/>
        </w:rPr>
      </w:pPr>
      <w:r w:rsidRPr="00166940">
        <w:rPr>
          <w:b/>
          <w:bCs/>
        </w:rPr>
        <w:t>Հ</w:t>
      </w:r>
      <w:r w:rsidRPr="00166940">
        <w:rPr>
          <w:b/>
          <w:bCs/>
          <w:lang w:val="af-ZA"/>
        </w:rPr>
        <w:t xml:space="preserve"> </w:t>
      </w:r>
      <w:r w:rsidRPr="00166940">
        <w:rPr>
          <w:b/>
          <w:bCs/>
        </w:rPr>
        <w:t>Ր</w:t>
      </w:r>
      <w:r w:rsidRPr="00166940">
        <w:rPr>
          <w:b/>
          <w:bCs/>
          <w:lang w:val="af-ZA"/>
        </w:rPr>
        <w:t xml:space="preserve"> </w:t>
      </w:r>
      <w:r w:rsidRPr="00166940">
        <w:rPr>
          <w:b/>
          <w:bCs/>
        </w:rPr>
        <w:t>Ա</w:t>
      </w:r>
      <w:r w:rsidRPr="00166940">
        <w:rPr>
          <w:b/>
          <w:bCs/>
          <w:lang w:val="af-ZA"/>
        </w:rPr>
        <w:t xml:space="preserve"> </w:t>
      </w:r>
      <w:r w:rsidRPr="00166940">
        <w:rPr>
          <w:b/>
          <w:bCs/>
        </w:rPr>
        <w:t>Հ</w:t>
      </w:r>
      <w:r w:rsidRPr="00166940">
        <w:rPr>
          <w:b/>
          <w:bCs/>
          <w:lang w:val="af-ZA"/>
        </w:rPr>
        <w:t xml:space="preserve"> </w:t>
      </w:r>
      <w:r w:rsidRPr="00166940">
        <w:rPr>
          <w:b/>
          <w:bCs/>
        </w:rPr>
        <w:t>Ա</w:t>
      </w:r>
      <w:r w:rsidRPr="00166940">
        <w:rPr>
          <w:b/>
          <w:bCs/>
          <w:lang w:val="af-ZA"/>
        </w:rPr>
        <w:t xml:space="preserve"> </w:t>
      </w:r>
      <w:r w:rsidRPr="00166940">
        <w:rPr>
          <w:b/>
          <w:bCs/>
        </w:rPr>
        <w:t>Ն</w:t>
      </w:r>
      <w:r w:rsidRPr="00166940">
        <w:rPr>
          <w:b/>
          <w:bCs/>
          <w:lang w:val="af-ZA"/>
        </w:rPr>
        <w:t xml:space="preserve"> </w:t>
      </w:r>
      <w:r w:rsidRPr="00166940">
        <w:rPr>
          <w:b/>
          <w:bCs/>
        </w:rPr>
        <w:t>Գ</w:t>
      </w:r>
    </w:p>
    <w:p w14:paraId="392D9BED" w14:textId="77777777" w:rsidR="004E191A" w:rsidRPr="00166940" w:rsidRDefault="004E191A" w:rsidP="00166940">
      <w:pPr>
        <w:pStyle w:val="NormalWeb"/>
        <w:jc w:val="center"/>
        <w:rPr>
          <w:b/>
          <w:bCs/>
          <w:lang w:val="af-ZA"/>
        </w:rPr>
      </w:pPr>
      <w:r w:rsidRPr="00166940">
        <w:rPr>
          <w:b/>
          <w:bCs/>
        </w:rPr>
        <w:t>Բ</w:t>
      </w:r>
      <w:r w:rsidRPr="00166940">
        <w:rPr>
          <w:b/>
          <w:bCs/>
          <w:lang w:val="af-ZA"/>
        </w:rPr>
        <w:t xml:space="preserve"> </w:t>
      </w:r>
      <w:r w:rsidRPr="00166940">
        <w:rPr>
          <w:b/>
          <w:bCs/>
        </w:rPr>
        <w:t>Ա</w:t>
      </w:r>
      <w:r w:rsidRPr="00166940">
        <w:rPr>
          <w:b/>
          <w:bCs/>
          <w:lang w:val="af-ZA"/>
        </w:rPr>
        <w:t xml:space="preserve"> </w:t>
      </w:r>
      <w:r w:rsidRPr="00166940">
        <w:rPr>
          <w:b/>
          <w:bCs/>
        </w:rPr>
        <w:t>Ց</w:t>
      </w:r>
      <w:r w:rsidRPr="00166940">
        <w:rPr>
          <w:b/>
          <w:bCs/>
          <w:lang w:val="af-ZA"/>
        </w:rPr>
        <w:t xml:space="preserve">   </w:t>
      </w:r>
      <w:r w:rsidRPr="00166940">
        <w:rPr>
          <w:b/>
          <w:bCs/>
        </w:rPr>
        <w:t>Մ Ր Ց ՈՒ Յ Թ Ի</w:t>
      </w:r>
      <w:r w:rsidRPr="00166940">
        <w:rPr>
          <w:b/>
          <w:bCs/>
          <w:lang w:val="af-ZA"/>
        </w:rPr>
        <w:t xml:space="preserve">   </w:t>
      </w:r>
      <w:r w:rsidRPr="00166940">
        <w:rPr>
          <w:b/>
          <w:bCs/>
        </w:rPr>
        <w:t>Հ</w:t>
      </w:r>
      <w:r w:rsidRPr="00166940">
        <w:rPr>
          <w:b/>
          <w:bCs/>
          <w:lang w:val="af-ZA"/>
        </w:rPr>
        <w:t xml:space="preserve"> </w:t>
      </w:r>
      <w:r w:rsidRPr="00166940">
        <w:rPr>
          <w:b/>
          <w:bCs/>
        </w:rPr>
        <w:t>Ա</w:t>
      </w:r>
      <w:r w:rsidRPr="00166940">
        <w:rPr>
          <w:b/>
          <w:bCs/>
          <w:lang w:val="af-ZA"/>
        </w:rPr>
        <w:t xml:space="preserve"> </w:t>
      </w:r>
      <w:r w:rsidRPr="00166940">
        <w:rPr>
          <w:b/>
          <w:bCs/>
        </w:rPr>
        <w:t>Յ</w:t>
      </w:r>
      <w:r w:rsidRPr="00166940">
        <w:rPr>
          <w:b/>
          <w:bCs/>
          <w:lang w:val="af-ZA"/>
        </w:rPr>
        <w:t xml:space="preserve"> </w:t>
      </w:r>
      <w:r w:rsidRPr="00166940">
        <w:rPr>
          <w:b/>
          <w:bCs/>
        </w:rPr>
        <w:t>Տ</w:t>
      </w:r>
      <w:r w:rsidRPr="00166940">
        <w:rPr>
          <w:b/>
          <w:bCs/>
          <w:lang w:val="af-ZA"/>
        </w:rPr>
        <w:t xml:space="preserve"> </w:t>
      </w:r>
      <w:r w:rsidRPr="00166940">
        <w:rPr>
          <w:b/>
          <w:bCs/>
        </w:rPr>
        <w:t>Ը</w:t>
      </w:r>
      <w:r w:rsidRPr="00166940">
        <w:rPr>
          <w:b/>
          <w:bCs/>
          <w:lang w:val="af-ZA"/>
        </w:rPr>
        <w:t xml:space="preserve">   </w:t>
      </w:r>
      <w:r w:rsidRPr="00166940">
        <w:rPr>
          <w:b/>
          <w:bCs/>
        </w:rPr>
        <w:t>Պ</w:t>
      </w:r>
      <w:r w:rsidRPr="00166940">
        <w:rPr>
          <w:b/>
          <w:bCs/>
          <w:lang w:val="af-ZA"/>
        </w:rPr>
        <w:t xml:space="preserve"> </w:t>
      </w:r>
      <w:r w:rsidRPr="00166940">
        <w:rPr>
          <w:b/>
          <w:bCs/>
        </w:rPr>
        <w:t>Ա</w:t>
      </w:r>
      <w:r w:rsidRPr="00166940">
        <w:rPr>
          <w:b/>
          <w:bCs/>
          <w:lang w:val="af-ZA"/>
        </w:rPr>
        <w:t xml:space="preserve"> </w:t>
      </w:r>
      <w:r w:rsidRPr="00166940">
        <w:rPr>
          <w:b/>
          <w:bCs/>
        </w:rPr>
        <w:t>Տ</w:t>
      </w:r>
      <w:r w:rsidRPr="00166940">
        <w:rPr>
          <w:b/>
          <w:bCs/>
          <w:lang w:val="af-ZA"/>
        </w:rPr>
        <w:t xml:space="preserve"> </w:t>
      </w:r>
      <w:r w:rsidRPr="00166940">
        <w:rPr>
          <w:b/>
          <w:bCs/>
        </w:rPr>
        <w:t>Ր</w:t>
      </w:r>
      <w:r w:rsidRPr="00166940">
        <w:rPr>
          <w:b/>
          <w:bCs/>
          <w:lang w:val="af-ZA"/>
        </w:rPr>
        <w:t xml:space="preserve"> </w:t>
      </w:r>
      <w:r w:rsidRPr="00166940">
        <w:rPr>
          <w:b/>
          <w:bCs/>
        </w:rPr>
        <w:t>Ա</w:t>
      </w:r>
      <w:r w:rsidRPr="00166940">
        <w:rPr>
          <w:b/>
          <w:bCs/>
          <w:lang w:val="af-ZA"/>
        </w:rPr>
        <w:t xml:space="preserve"> </w:t>
      </w:r>
      <w:r w:rsidRPr="00166940">
        <w:rPr>
          <w:b/>
          <w:bCs/>
        </w:rPr>
        <w:t>Ս</w:t>
      </w:r>
      <w:r w:rsidRPr="00166940">
        <w:rPr>
          <w:b/>
          <w:bCs/>
          <w:lang w:val="af-ZA"/>
        </w:rPr>
        <w:t xml:space="preserve"> </w:t>
      </w:r>
      <w:r w:rsidRPr="00166940">
        <w:rPr>
          <w:b/>
          <w:bCs/>
        </w:rPr>
        <w:t>Տ</w:t>
      </w:r>
      <w:r w:rsidRPr="00166940">
        <w:rPr>
          <w:b/>
          <w:bCs/>
          <w:lang w:val="af-ZA"/>
        </w:rPr>
        <w:t xml:space="preserve"> </w:t>
      </w:r>
      <w:r w:rsidRPr="00166940">
        <w:rPr>
          <w:b/>
          <w:bCs/>
        </w:rPr>
        <w:t>Ե</w:t>
      </w:r>
      <w:r w:rsidRPr="00166940">
        <w:rPr>
          <w:b/>
          <w:bCs/>
          <w:lang w:val="af-ZA"/>
        </w:rPr>
        <w:t xml:space="preserve"> </w:t>
      </w:r>
      <w:r w:rsidRPr="00166940">
        <w:rPr>
          <w:b/>
          <w:bCs/>
        </w:rPr>
        <w:t>Լ</w:t>
      </w:r>
      <w:r w:rsidRPr="00166940">
        <w:rPr>
          <w:b/>
          <w:bCs/>
          <w:lang w:val="af-ZA"/>
        </w:rPr>
        <w:t xml:space="preserve"> </w:t>
      </w:r>
      <w:r w:rsidRPr="00166940">
        <w:rPr>
          <w:b/>
          <w:bCs/>
        </w:rPr>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6F398A0F"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02BD5765" w14:textId="4CE7A69F" w:rsidR="00995398" w:rsidRPr="00F566BF" w:rsidRDefault="004E191A" w:rsidP="00995398">
      <w:pPr>
        <w:ind w:firstLine="567"/>
        <w:jc w:val="both"/>
        <w:rPr>
          <w:rFonts w:ascii="GHEA Grapalat" w:hAnsi="GHEA Grapalat" w:cs="Sylfaen"/>
          <w:sz w:val="20"/>
          <w:lang w:val="es-ES"/>
        </w:rPr>
      </w:pPr>
      <w:r>
        <w:rPr>
          <w:rFonts w:ascii="GHEA Grapalat" w:hAnsi="GHEA Grapalat" w:cs="Sylfaen"/>
          <w:sz w:val="20"/>
          <w:lang w:val="es-ES"/>
        </w:rPr>
        <w:t xml:space="preserve">2.1 </w:t>
      </w:r>
      <w:r w:rsidR="00995398" w:rsidRPr="003815BD">
        <w:rPr>
          <w:rFonts w:ascii="GHEA Grapalat" w:hAnsi="GHEA Grapalat" w:cs="Sylfaen"/>
          <w:b/>
          <w:sz w:val="20"/>
          <w:lang w:val="ru-RU"/>
        </w:rPr>
        <w:t>ընթացակարգին</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մասնակցելու</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դիմում</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հայտարարություն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համաձայն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w:t>
      </w:r>
      <w:r w:rsidR="00995398" w:rsidRPr="003815BD">
        <w:rPr>
          <w:rFonts w:ascii="GHEA Grapalat" w:hAnsi="GHEA Grapalat" w:cs="Sylfaen"/>
          <w:b/>
          <w:sz w:val="20"/>
          <w:lang w:val="ru-RU"/>
        </w:rPr>
        <w:t>ավելված</w:t>
      </w:r>
      <w:r w:rsidR="00995398" w:rsidRPr="00B112C0">
        <w:rPr>
          <w:rFonts w:ascii="GHEA Grapalat" w:hAnsi="GHEA Grapalat" w:cs="Sylfaen"/>
          <w:b/>
          <w:sz w:val="20"/>
          <w:lang w:val="es-ES"/>
        </w:rPr>
        <w:t xml:space="preserve"> N 1-</w:t>
      </w:r>
      <w:r w:rsidR="00995398" w:rsidRPr="00B112C0">
        <w:rPr>
          <w:rFonts w:ascii="GHEA Grapalat" w:hAnsi="GHEA Grapalat" w:cs="Sylfaen"/>
          <w:b/>
          <w:sz w:val="20"/>
          <w:lang w:val="ru-RU"/>
        </w:rPr>
        <w:t>ի</w:t>
      </w:r>
      <w:r w:rsidR="00995398">
        <w:rPr>
          <w:rFonts w:ascii="GHEA Grapalat" w:hAnsi="GHEA Grapalat" w:cs="Sylfaen"/>
          <w:b/>
          <w:sz w:val="20"/>
          <w:lang w:val="hy-AM"/>
        </w:rPr>
        <w:t>,</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Եթե</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մասնակիցը</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չի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հանդիսանում</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ՀՀ</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ռեզիդենտ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իրական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շահառուների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վերաբերյալ</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հայտարարագիր</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հավելված</w:t>
      </w:r>
      <w:r w:rsidR="00995398" w:rsidRPr="00B112C0">
        <w:rPr>
          <w:rFonts w:ascii="GHEA Grapalat" w:hAnsi="GHEA Grapalat" w:cs="Sylfaen"/>
          <w:b/>
          <w:sz w:val="20"/>
          <w:lang w:val="es-ES"/>
        </w:rPr>
        <w:t xml:space="preserve"> 1.</w:t>
      </w:r>
      <w:r w:rsidR="00664C35" w:rsidRPr="00CC5501">
        <w:rPr>
          <w:rFonts w:ascii="GHEA Grapalat" w:hAnsi="GHEA Grapalat" w:cs="Sylfaen"/>
          <w:b/>
          <w:sz w:val="20"/>
          <w:lang w:val="es-ES"/>
        </w:rPr>
        <w:t>3</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ըստ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անհրաժեշտության</w:t>
      </w:r>
      <w:r w:rsidR="00995398" w:rsidRPr="00B112C0">
        <w:rPr>
          <w:rFonts w:ascii="GHEA Grapalat" w:hAnsi="GHEA Grapalat" w:cs="Sylfaen"/>
          <w:b/>
          <w:sz w:val="20"/>
          <w:lang w:val="es-ES"/>
        </w:rPr>
        <w:t xml:space="preserve"> /zip </w:t>
      </w:r>
      <w:r w:rsidR="00995398" w:rsidRPr="00B112C0">
        <w:rPr>
          <w:rFonts w:ascii="GHEA Grapalat" w:hAnsi="GHEA Grapalat" w:cs="Sylfaen"/>
          <w:b/>
          <w:sz w:val="20"/>
          <w:lang w:val="ru-RU"/>
        </w:rPr>
        <w:t>ֆայլ</w:t>
      </w:r>
      <w:r w:rsidR="00995398" w:rsidRPr="00B112C0">
        <w:rPr>
          <w:rFonts w:ascii="GHEA Grapalat" w:hAnsi="GHEA Grapalat" w:cs="Sylfaen"/>
          <w:b/>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0F0B39" w:rsidRDefault="004E191A" w:rsidP="00EE58BF">
      <w:pPr>
        <w:pStyle w:val="norm"/>
        <w:spacing w:line="240" w:lineRule="auto"/>
        <w:ind w:firstLine="284"/>
        <w:jc w:val="right"/>
        <w:rPr>
          <w:rFonts w:ascii="GHEA Grapalat" w:hAnsi="GHEA Grapalat" w:cs="Arial"/>
          <w:bCs/>
          <w:sz w:val="20"/>
          <w:lang w:val="es-ES"/>
        </w:rPr>
      </w:pPr>
      <w:proofErr w:type="spellStart"/>
      <w:r w:rsidRPr="000F0B39">
        <w:rPr>
          <w:rFonts w:ascii="GHEA Grapalat" w:hAnsi="GHEA Grapalat" w:cs="Sylfaen"/>
          <w:bCs/>
          <w:sz w:val="20"/>
          <w:lang w:val="es-ES"/>
        </w:rPr>
        <w:t>Հավելված</w:t>
      </w:r>
      <w:proofErr w:type="spellEnd"/>
      <w:r w:rsidRPr="000F0B39">
        <w:rPr>
          <w:rFonts w:ascii="GHEA Grapalat" w:hAnsi="GHEA Grapalat" w:cs="Arial"/>
          <w:bCs/>
          <w:sz w:val="20"/>
          <w:lang w:val="es-ES"/>
        </w:rPr>
        <w:t xml:space="preserve">  N 1</w:t>
      </w:r>
    </w:p>
    <w:p w14:paraId="79C5E850" w14:textId="3CB2C3BF" w:rsidR="004E191A" w:rsidRPr="000F0B39" w:rsidRDefault="004E191A" w:rsidP="00EE58BF">
      <w:pPr>
        <w:pStyle w:val="NormalWeb"/>
        <w:jc w:val="right"/>
        <w:rPr>
          <w:rFonts w:cs="Arial"/>
        </w:rPr>
      </w:pPr>
      <w:r w:rsidRPr="000F0B39">
        <w:rPr>
          <w:lang w:val="af-ZA"/>
        </w:rPr>
        <w:t>«</w:t>
      </w:r>
      <w:r w:rsidR="008B1CD2" w:rsidRPr="000F0B39">
        <w:t>ԵՔ-ԲՄԱՇՁԲ-</w:t>
      </w:r>
      <w:r w:rsidR="001D151A">
        <w:t>24/36</w:t>
      </w:r>
      <w:r w:rsidRPr="000F0B39">
        <w:rPr>
          <w:lang w:val="af-ZA"/>
        </w:rPr>
        <w:t>»</w:t>
      </w:r>
      <w:r w:rsidRPr="000F0B39">
        <w:t>*  ծածկագրով</w:t>
      </w:r>
    </w:p>
    <w:p w14:paraId="386E4E08" w14:textId="77777777" w:rsidR="004E191A" w:rsidRPr="000F0B39" w:rsidRDefault="004E191A" w:rsidP="00EE58BF">
      <w:pPr>
        <w:pStyle w:val="NormalWeb"/>
        <w:jc w:val="right"/>
        <w:rPr>
          <w:rFonts w:cs="Arial"/>
        </w:rPr>
      </w:pPr>
      <w:r w:rsidRPr="000F0B39">
        <w:t>բաց</w:t>
      </w:r>
      <w:r w:rsidRPr="000F0B39">
        <w:rPr>
          <w:rFonts w:cs="Arial"/>
        </w:rPr>
        <w:t xml:space="preserve"> </w:t>
      </w:r>
      <w:r w:rsidRPr="000F0B39">
        <w:t>մրցույթի</w:t>
      </w:r>
      <w:r w:rsidRPr="000F0B39">
        <w:rPr>
          <w:rFonts w:cs="Arial"/>
        </w:rPr>
        <w:t xml:space="preserve"> </w:t>
      </w:r>
      <w:r w:rsidRPr="000F0B39">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մրցույթին մասնակցելու</w:t>
      </w:r>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6713DEED" w14:textId="3D525691"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«ԵՔ-ԲՄԱՇՁԲ-</w:t>
      </w:r>
      <w:r w:rsidR="001D151A">
        <w:rPr>
          <w:rFonts w:ascii="GHEA Grapalat" w:hAnsi="GHEA Grapalat" w:cs="Sylfaen"/>
          <w:sz w:val="20"/>
          <w:szCs w:val="20"/>
          <w:lang w:val="es-ES"/>
        </w:rPr>
        <w:t>24/36</w:t>
      </w:r>
      <w:r w:rsidRPr="006A2242">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806BDB7" w14:textId="77777777" w:rsidR="004E191A" w:rsidRDefault="004E191A" w:rsidP="004E191A">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մրցույթի</w:t>
      </w:r>
      <w:proofErr w:type="spellEnd"/>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չափաբաժիններին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հրավերի</w:t>
      </w:r>
      <w:proofErr w:type="spellEnd"/>
      <w:r>
        <w:rPr>
          <w:rFonts w:ascii="GHEA Grapalat" w:hAnsi="GHEA Grapalat" w:cs="Sylfaen"/>
          <w:sz w:val="20"/>
          <w:szCs w:val="20"/>
          <w:lang w:val="es-ES"/>
        </w:rPr>
        <w:t xml:space="preserve">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հանդիսանում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անվանումը</w:t>
      </w:r>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EAE98A" w14:textId="77777777" w:rsidR="004E191A" w:rsidRDefault="004E191A" w:rsidP="004E191A">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CFC2EDF" w14:textId="77777777" w:rsidR="004E191A" w:rsidRDefault="004E191A" w:rsidP="004E191A">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30535491"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1D151A">
        <w:rPr>
          <w:rFonts w:ascii="GHEA Grapalat" w:hAnsi="GHEA Grapalat" w:cs="Arial"/>
          <w:sz w:val="20"/>
          <w:szCs w:val="20"/>
          <w:lang w:val="es-ES"/>
        </w:rPr>
        <w:t>24/36</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3B726D9E"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8B1CD2">
        <w:rPr>
          <w:rFonts w:ascii="GHEA Grapalat" w:hAnsi="GHEA Grapalat" w:cs="Sylfaen"/>
          <w:sz w:val="22"/>
          <w:szCs w:val="22"/>
          <w:lang w:val="hy-AM"/>
        </w:rPr>
        <w:t>ԵՔ-ԲՄԱՇՁԲ-</w:t>
      </w:r>
      <w:r w:rsidR="001D151A">
        <w:rPr>
          <w:rFonts w:ascii="GHEA Grapalat" w:hAnsi="GHEA Grapalat" w:cs="Sylfaen"/>
          <w:sz w:val="22"/>
          <w:szCs w:val="22"/>
          <w:lang w:val="hy-AM"/>
        </w:rPr>
        <w:t>24/36</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4FCDFA88" w14:textId="77777777" w:rsidR="004E191A" w:rsidRDefault="004E191A" w:rsidP="004E191A">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է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հրավերին</w:t>
      </w:r>
      <w:proofErr w:type="spellEnd"/>
      <w:r>
        <w:rPr>
          <w:rFonts w:ascii="GHEA Grapalat" w:hAnsi="GHEA Grapalat"/>
          <w:sz w:val="20"/>
          <w:lang w:val="es-ES"/>
        </w:rPr>
        <w:t xml:space="preserve"> </w:t>
      </w:r>
      <w:proofErr w:type="spellStart"/>
      <w:r>
        <w:rPr>
          <w:rFonts w:ascii="GHEA Grapalat" w:hAnsi="GHEA Grapalat"/>
          <w:sz w:val="20"/>
          <w:lang w:val="es-ES"/>
        </w:rPr>
        <w:t>կցված</w:t>
      </w:r>
      <w:proofErr w:type="spellEnd"/>
      <w:r>
        <w:rPr>
          <w:rFonts w:ascii="GHEA Grapalat" w:hAnsi="GHEA Grapalat"/>
          <w:sz w:val="20"/>
          <w:lang w:val="es-ES"/>
        </w:rPr>
        <w:t xml:space="preserve"> </w:t>
      </w:r>
      <w:proofErr w:type="spellStart"/>
      <w:r>
        <w:rPr>
          <w:rFonts w:ascii="GHEA Grapalat" w:hAnsi="GHEA Grapalat"/>
          <w:sz w:val="20"/>
          <w:lang w:val="es-ES"/>
        </w:rPr>
        <w:t>նախագծային</w:t>
      </w:r>
      <w:proofErr w:type="spellEnd"/>
      <w:r>
        <w:rPr>
          <w:rFonts w:ascii="GHEA Grapalat" w:hAnsi="GHEA Grapalat"/>
          <w:sz w:val="20"/>
          <w:lang w:val="es-ES"/>
        </w:rPr>
        <w:t xml:space="preserve"> </w:t>
      </w:r>
      <w:proofErr w:type="spellStart"/>
      <w:r>
        <w:rPr>
          <w:rFonts w:ascii="GHEA Grapalat" w:hAnsi="GHEA Grapalat"/>
          <w:sz w:val="20"/>
          <w:lang w:val="es-ES"/>
        </w:rPr>
        <w:t>փաստաթղթերով</w:t>
      </w:r>
      <w:proofErr w:type="spellEnd"/>
      <w:r>
        <w:rPr>
          <w:rFonts w:ascii="GHEA Grapalat" w:hAnsi="GHEA Grapalat"/>
          <w:sz w:val="20"/>
          <w:lang w:val="es-ES"/>
        </w:rPr>
        <w:t xml:space="preserve"> </w:t>
      </w:r>
      <w:proofErr w:type="spellStart"/>
      <w:r>
        <w:rPr>
          <w:rFonts w:ascii="GHEA Grapalat" w:hAnsi="GHEA Grapalat"/>
          <w:sz w:val="20"/>
          <w:lang w:val="es-ES"/>
        </w:rPr>
        <w:t>սահմանված</w:t>
      </w:r>
      <w:proofErr w:type="spellEnd"/>
      <w:r>
        <w:rPr>
          <w:rFonts w:ascii="GHEA Grapalat" w:hAnsi="GHEA Grapalat"/>
          <w:sz w:val="20"/>
          <w:lang w:val="es-ES"/>
        </w:rPr>
        <w:t xml:space="preserve"> </w:t>
      </w:r>
      <w:proofErr w:type="spellStart"/>
      <w:r>
        <w:rPr>
          <w:rFonts w:ascii="GHEA Grapalat" w:hAnsi="GHEA Grapalat"/>
          <w:sz w:val="20"/>
          <w:lang w:val="es-ES"/>
        </w:rPr>
        <w:t>տեխնիկական</w:t>
      </w:r>
      <w:proofErr w:type="spellEnd"/>
      <w:r>
        <w:rPr>
          <w:rFonts w:ascii="GHEA Grapalat" w:hAnsi="GHEA Grapalat"/>
          <w:sz w:val="20"/>
          <w:lang w:val="es-ES"/>
        </w:rPr>
        <w:t xml:space="preserve"> </w:t>
      </w:r>
      <w:proofErr w:type="spellStart"/>
      <w:r>
        <w:rPr>
          <w:rFonts w:ascii="GHEA Grapalat" w:hAnsi="GHEA Grapalat"/>
          <w:sz w:val="20"/>
          <w:lang w:val="es-ES"/>
        </w:rPr>
        <w:t>բնութագրերին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համապատասխանող</w:t>
      </w:r>
      <w:proofErr w:type="spellEnd"/>
      <w:r>
        <w:rPr>
          <w:rFonts w:ascii="GHEA Grapalat" w:hAnsi="GHEA Grapalat"/>
          <w:sz w:val="20"/>
          <w:lang w:val="es-ES"/>
        </w:rPr>
        <w:t xml:space="preserve">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proofErr w:type="spellStart"/>
      <w:r>
        <w:rPr>
          <w:rFonts w:ascii="GHEA Grapalat" w:hAnsi="GHEA Grapalat"/>
          <w:sz w:val="20"/>
          <w:lang w:val="es-ES"/>
        </w:rPr>
        <w:t>սարքերի</w:t>
      </w:r>
      <w:proofErr w:type="spellEnd"/>
      <w:r>
        <w:rPr>
          <w:rFonts w:ascii="GHEA Grapalat" w:hAnsi="GHEA Grapalat"/>
          <w:sz w:val="20"/>
          <w:lang w:val="es-ES"/>
        </w:rPr>
        <w:t xml:space="preserve"> </w:t>
      </w:r>
      <w:r>
        <w:rPr>
          <w:rFonts w:ascii="GHEA Grapalat" w:hAnsi="GHEA Grapalat"/>
          <w:sz w:val="20"/>
          <w:lang w:val="hy-AM"/>
        </w:rPr>
        <w:t>ու</w:t>
      </w:r>
      <w:r>
        <w:rPr>
          <w:rFonts w:ascii="GHEA Grapalat" w:hAnsi="GHEA Grapalat"/>
          <w:sz w:val="20"/>
          <w:lang w:val="es-ES"/>
        </w:rPr>
        <w:t xml:space="preserve"> </w:t>
      </w:r>
      <w:proofErr w:type="spellStart"/>
      <w:r>
        <w:rPr>
          <w:rFonts w:ascii="GHEA Grapalat" w:hAnsi="GHEA Grapalat"/>
          <w:sz w:val="20"/>
          <w:lang w:val="es-ES"/>
        </w:rPr>
        <w:t>սարքավորումների</w:t>
      </w:r>
      <w:proofErr w:type="spellEnd"/>
      <w:r>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397F76">
      <w:pPr>
        <w:pStyle w:val="NormalWeb"/>
      </w:pPr>
    </w:p>
    <w:p w14:paraId="2BEF52CB" w14:textId="77777777" w:rsidR="004E191A" w:rsidRDefault="004E191A" w:rsidP="00397F76">
      <w:pPr>
        <w:pStyle w:val="NormalWeb"/>
      </w:pPr>
    </w:p>
    <w:p w14:paraId="1747FA3C" w14:textId="77777777" w:rsidR="004E191A" w:rsidRPr="00B96991" w:rsidRDefault="004E191A" w:rsidP="00B96991">
      <w:pPr>
        <w:jc w:val="both"/>
        <w:rPr>
          <w:rFonts w:ascii="GHEA Grapalat" w:hAnsi="GHEA Grapalat"/>
          <w:iCs/>
          <w:sz w:val="16"/>
          <w:szCs w:val="16"/>
          <w:lang w:val="hy-AM" w:eastAsia="ru-RU"/>
        </w:rPr>
      </w:pPr>
      <w:r>
        <w:rPr>
          <w:rFonts w:ascii="GHEA Grapalat" w:hAnsi="GHEA Grapalat"/>
          <w:i/>
          <w:sz w:val="18"/>
          <w:szCs w:val="18"/>
          <w:lang w:val="hy-AM"/>
        </w:rPr>
        <w:t>*</w:t>
      </w:r>
      <w:r w:rsidRPr="00B96991">
        <w:rPr>
          <w:rFonts w:ascii="GHEA Grapalat" w:hAnsi="GHEA Grapalat"/>
          <w:iCs/>
          <w:sz w:val="16"/>
          <w:szCs w:val="16"/>
          <w:lang w:val="hy-AM" w:eastAsia="ru-RU"/>
        </w:rPr>
        <w:t>լրացվում է հանձնաժողովի քարտուղարի կողմից` մինչև հրավերը տեղեկագրում հրապարակելը:</w:t>
      </w:r>
    </w:p>
    <w:p w14:paraId="3F578406"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96991">
        <w:rPr>
          <w:rFonts w:ascii="Calibri" w:hAnsi="Calibri" w:cs="Calibri"/>
          <w:iCs/>
          <w:sz w:val="16"/>
          <w:szCs w:val="16"/>
          <w:lang w:val="hy-AM" w:eastAsia="ru-RU"/>
        </w:rPr>
        <w:t> </w:t>
      </w:r>
      <w:r w:rsidRPr="00B96991">
        <w:rPr>
          <w:rFonts w:ascii="GHEA Grapalat" w:hAnsi="GHEA Grapalat" w:cs="GHEA Grapalat"/>
          <w:iCs/>
          <w:sz w:val="16"/>
          <w:szCs w:val="16"/>
          <w:lang w:val="hy-AM" w:eastAsia="ru-RU"/>
        </w:rPr>
        <w:t>մասին»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օրենքի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համաձայն՝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իրավաբանական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անձանց</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պետական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ռեգիստրի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գործակալությունում</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գրանցած՝</w:t>
      </w:r>
      <w:r w:rsidRPr="00B96991">
        <w:rPr>
          <w:rFonts w:ascii="GHEA Grapalat" w:hAnsi="GHEA Grapalat"/>
          <w:iCs/>
          <w:sz w:val="16"/>
          <w:szCs w:val="16"/>
          <w:lang w:val="hy-AM" w:eastAsia="ru-RU"/>
        </w:rPr>
        <w:t xml:space="preserve"> իր իրական շահառուների վերաբերյալ տեղեկություններ պարունակող կայքէջի հղումը,</w:t>
      </w:r>
    </w:p>
    <w:p w14:paraId="1B70A4D0"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Pr="00B96991" w:rsidRDefault="004E191A" w:rsidP="00397F76">
      <w:pPr>
        <w:pStyle w:val="NormalWeb"/>
      </w:pPr>
      <w:r w:rsidRPr="00B96991">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Pr="00B96991" w:rsidRDefault="004E191A" w:rsidP="00B96991">
      <w:pPr>
        <w:jc w:val="both"/>
        <w:rPr>
          <w:rFonts w:ascii="GHEA Grapalat" w:hAnsi="GHEA Grapalat" w:cs="Sylfaen"/>
          <w:iCs/>
          <w:sz w:val="16"/>
          <w:szCs w:val="16"/>
          <w:lang w:val="hy-AM"/>
        </w:rPr>
      </w:pP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պարբերությունը</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և</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հավելված</w:t>
      </w:r>
      <w:r w:rsidRPr="00B96991">
        <w:rPr>
          <w:rFonts w:ascii="GHEA Grapalat" w:hAnsi="GHEA Grapalat"/>
          <w:iCs/>
          <w:sz w:val="16"/>
          <w:szCs w:val="16"/>
          <w:lang w:val="af-ZA" w:eastAsia="ru-RU"/>
        </w:rPr>
        <w:t xml:space="preserve"> 1.1 </w:t>
      </w:r>
      <w:r w:rsidRPr="00B96991">
        <w:rPr>
          <w:rFonts w:ascii="GHEA Grapalat" w:hAnsi="GHEA Grapalat"/>
          <w:iCs/>
          <w:sz w:val="16"/>
          <w:szCs w:val="16"/>
          <w:lang w:val="hy-AM" w:eastAsia="ru-RU"/>
        </w:rPr>
        <w:t>հանվում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եթե</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գնման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առարկան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չի</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հանդիսանում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շինարարական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աշխատանքներ:</w:t>
      </w:r>
    </w:p>
    <w:p w14:paraId="6AA00E89" w14:textId="77777777" w:rsidR="004E191A" w:rsidRDefault="004E191A" w:rsidP="00397F76">
      <w:pPr>
        <w:pStyle w:val="NormalWeb"/>
      </w:pPr>
      <w:r>
        <w:br w:type="page"/>
      </w:r>
      <w:r>
        <w:lastRenderedPageBreak/>
        <w:t xml:space="preserve"> </w:t>
      </w:r>
    </w:p>
    <w:p w14:paraId="14127F04" w14:textId="77777777" w:rsidR="004E191A" w:rsidRDefault="004E191A" w:rsidP="00397F76">
      <w:pPr>
        <w:pStyle w:val="NormalWeb"/>
      </w:pPr>
    </w:p>
    <w:p w14:paraId="249F8536" w14:textId="77777777" w:rsidR="004E191A" w:rsidRDefault="004E191A" w:rsidP="00397F76">
      <w:pPr>
        <w:pStyle w:val="NormalWeb"/>
      </w:pPr>
    </w:p>
    <w:p w14:paraId="16C62A68" w14:textId="77777777" w:rsidR="004E191A" w:rsidRPr="0073644E" w:rsidRDefault="004E191A" w:rsidP="00C356AD">
      <w:pPr>
        <w:pStyle w:val="Heading3"/>
        <w:spacing w:line="240" w:lineRule="auto"/>
        <w:ind w:firstLine="567"/>
        <w:jc w:val="right"/>
        <w:rPr>
          <w:rFonts w:ascii="GHEA Grapalat" w:hAnsi="GHEA Grapalat" w:cs="Arial"/>
          <w:bCs/>
          <w:i w:val="0"/>
          <w:lang w:val="hy-AM"/>
        </w:rPr>
      </w:pPr>
      <w:r w:rsidRPr="0073644E">
        <w:rPr>
          <w:rFonts w:ascii="GHEA Grapalat" w:hAnsi="GHEA Grapalat" w:cs="Sylfaen"/>
          <w:bCs/>
          <w:i w:val="0"/>
          <w:lang w:val="hy-AM"/>
        </w:rPr>
        <w:t>Հավելված</w:t>
      </w:r>
      <w:r w:rsidRPr="0073644E">
        <w:rPr>
          <w:rFonts w:ascii="GHEA Grapalat" w:hAnsi="GHEA Grapalat" w:cs="Arial"/>
          <w:bCs/>
          <w:i w:val="0"/>
          <w:lang w:val="hy-AM"/>
        </w:rPr>
        <w:t xml:space="preserve"> 1.3**</w:t>
      </w:r>
    </w:p>
    <w:p w14:paraId="4B559DB0" w14:textId="5BBE8C76" w:rsidR="004E191A" w:rsidRPr="0073644E" w:rsidRDefault="004E191A" w:rsidP="00C356AD">
      <w:pPr>
        <w:pStyle w:val="NormalWeb"/>
        <w:jc w:val="right"/>
        <w:rPr>
          <w:rFonts w:cs="Arial"/>
        </w:rPr>
      </w:pPr>
      <w:r w:rsidRPr="0073644E">
        <w:t>«</w:t>
      </w:r>
      <w:r w:rsidR="008B1CD2" w:rsidRPr="0073644E">
        <w:t>ԵՔ-ԲՄԱՇՁԲ-</w:t>
      </w:r>
      <w:r w:rsidR="001D151A">
        <w:t>24/36</w:t>
      </w:r>
      <w:r w:rsidRPr="0073644E">
        <w:t>»*  ծածկագրով</w:t>
      </w:r>
    </w:p>
    <w:p w14:paraId="2E8F54D6" w14:textId="77777777" w:rsidR="004E191A" w:rsidRPr="0073644E" w:rsidRDefault="004E191A" w:rsidP="00C356AD">
      <w:pPr>
        <w:pStyle w:val="NormalWeb"/>
        <w:jc w:val="right"/>
      </w:pPr>
      <w:r w:rsidRPr="0073644E">
        <w:t xml:space="preserve">                                                                                                                           բաց</w:t>
      </w:r>
      <w:r w:rsidRPr="0073644E">
        <w:rPr>
          <w:rFonts w:cs="Arial"/>
        </w:rPr>
        <w:t xml:space="preserve"> մրցույթի </w:t>
      </w:r>
      <w:r w:rsidRPr="0073644E">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E5F95C5" w14:textId="77777777" w:rsidR="004E191A" w:rsidRDefault="004E191A" w:rsidP="00397F76">
      <w:pPr>
        <w:pStyle w:val="NormalWeb"/>
      </w:pPr>
    </w:p>
    <w:p w14:paraId="2401825B" w14:textId="77777777"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68F2A417" w14:textId="77777777" w:rsidR="004E191A" w:rsidRDefault="004E191A" w:rsidP="00397F76">
      <w:pPr>
        <w:pStyle w:val="NormalWeb"/>
      </w:pPr>
    </w:p>
    <w:p w14:paraId="3F8DE7B0" w14:textId="77777777" w:rsidR="004E191A" w:rsidRDefault="004E191A" w:rsidP="00397F76">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52A15B4"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6EF3885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AB9107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08E778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hAnsi="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 և «բ»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4766F0B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նշանակելու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հեռացնելու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կառավարման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մարմինների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անդամների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մեծամասնությանը</w:t>
            </w:r>
            <w:proofErr w:type="spellEnd"/>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անհատույց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ստացել</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հաշվետու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նախորդող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շահույթի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առնվազն</w:t>
            </w:r>
            <w:proofErr w:type="spellEnd"/>
            <w:r w:rsidR="004E191A">
              <w:rPr>
                <w:rFonts w:ascii="GHEA Grapalat" w:eastAsia="GHEA Grapalat" w:hAnsi="GHEA Grapalat" w:cs="GHEA Grapalat"/>
              </w:rPr>
              <w:t xml:space="preserve"> 15 </w:t>
            </w:r>
            <w:proofErr w:type="spellStart"/>
            <w:r w:rsidR="004E191A">
              <w:rPr>
                <w:rFonts w:ascii="GHEA Grapalat" w:eastAsia="GHEA Grapalat" w:hAnsi="GHEA Grapalat" w:cs="GHEA Grapalat"/>
              </w:rPr>
              <w:t>տոկոսի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չափով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օգուտ</w:t>
            </w:r>
            <w:proofErr w:type="spellEnd"/>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«ա»-«դ»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Առանձին</w:t>
            </w:r>
            <w:proofErr w:type="spellEnd"/>
            <w:r w:rsidR="004E191A">
              <w:rPr>
                <w:rFonts w:ascii="GHEA Grapalat" w:eastAsia="GHEA Grapalat" w:hAnsi="GHEA Grapalat" w:cs="GHEA Grapalat"/>
              </w:rPr>
              <w:t xml:space="preserve"> </w:t>
            </w:r>
          </w:p>
          <w:p w14:paraId="427D7F79" w14:textId="77777777" w:rsidR="004E191A"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Փոխկապակցված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անձանց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հետ</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համատեղ</w:t>
            </w:r>
            <w:proofErr w:type="spellEnd"/>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Այո</w:t>
            </w:r>
            <w:proofErr w:type="spellEnd"/>
          </w:p>
          <w:p w14:paraId="2479D1FE"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Ոչ</w:t>
            </w:r>
            <w:proofErr w:type="spellEnd"/>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056B80C" w14:textId="77777777" w:rsidR="004E191A" w:rsidRDefault="004E191A" w:rsidP="004E191A">
      <w:pPr>
        <w:rPr>
          <w:rFonts w:ascii="GHEA Grapalat" w:eastAsia="GHEA Grapalat" w:hAnsi="GHEA Grapalat" w:cs="GHEA Grapalat"/>
          <w:b/>
        </w:rPr>
      </w:pPr>
    </w:p>
    <w:tbl>
      <w:tblPr>
        <w:tblStyle w:val="TableGrid"/>
        <w:tblW w:w="0" w:type="auto"/>
        <w:tblInd w:w="0" w:type="dxa"/>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397F76">
      <w:pPr>
        <w:pStyle w:val="NormalWeb"/>
      </w:pPr>
    </w:p>
    <w:p w14:paraId="71F430BA" w14:textId="77777777" w:rsidR="004E191A" w:rsidRDefault="004E191A" w:rsidP="00397F76">
      <w:pPr>
        <w:pStyle w:val="NormalWeb"/>
      </w:pPr>
    </w:p>
    <w:p w14:paraId="3FFE3DCA" w14:textId="77777777" w:rsidR="004E191A" w:rsidRDefault="004E191A" w:rsidP="00397F76">
      <w:pPr>
        <w:pStyle w:val="NormalWeb"/>
      </w:pPr>
    </w:p>
    <w:p w14:paraId="17954FB8" w14:textId="77777777" w:rsidR="004E191A" w:rsidRDefault="004E191A" w:rsidP="00397F76">
      <w:pPr>
        <w:pStyle w:val="NormalWeb"/>
      </w:pPr>
    </w:p>
    <w:p w14:paraId="561FF772" w14:textId="77777777" w:rsidR="004E191A" w:rsidRDefault="004E191A" w:rsidP="00397F76">
      <w:pPr>
        <w:pStyle w:val="NormalWeb"/>
      </w:pPr>
    </w:p>
    <w:p w14:paraId="2364B3B2" w14:textId="77777777" w:rsidR="004E191A" w:rsidRDefault="004E191A" w:rsidP="00397F76">
      <w:pPr>
        <w:pStyle w:val="NormalWeb"/>
      </w:pPr>
    </w:p>
    <w:p w14:paraId="694E80FD" w14:textId="77777777" w:rsidR="004E191A" w:rsidRDefault="004E191A" w:rsidP="00397F76">
      <w:pPr>
        <w:pStyle w:val="NormalWeb"/>
      </w:pPr>
    </w:p>
    <w:p w14:paraId="03B75523" w14:textId="77777777" w:rsidR="004E191A" w:rsidRDefault="004E191A" w:rsidP="00397F76">
      <w:pPr>
        <w:pStyle w:val="NormalWeb"/>
      </w:pPr>
    </w:p>
    <w:p w14:paraId="2B49D06B" w14:textId="77777777" w:rsidR="004E191A" w:rsidRDefault="004E191A" w:rsidP="00397F76">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EC96AB1"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100EF420"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5921D627" w14:textId="77777777" w:rsidR="004E191A" w:rsidRDefault="004E191A" w:rsidP="00397F76">
      <w:pPr>
        <w:pStyle w:val="NormalWeb"/>
      </w:pPr>
    </w:p>
    <w:p w14:paraId="0221867D" w14:textId="77777777" w:rsidR="004E191A" w:rsidRDefault="004E191A" w:rsidP="00397F76">
      <w:pPr>
        <w:pStyle w:val="NormalWeb"/>
      </w:pPr>
    </w:p>
    <w:p w14:paraId="5B312799" w14:textId="77777777" w:rsidR="004E191A" w:rsidRDefault="004E191A" w:rsidP="00397F76">
      <w:pPr>
        <w:pStyle w:val="NormalWeb"/>
      </w:pPr>
    </w:p>
    <w:p w14:paraId="07C90FA6" w14:textId="77777777" w:rsidR="004E191A" w:rsidRDefault="004E191A" w:rsidP="00397F76">
      <w:pPr>
        <w:pStyle w:val="NormalWeb"/>
      </w:pPr>
    </w:p>
    <w:p w14:paraId="476A0F79" w14:textId="77777777" w:rsidR="004E191A" w:rsidRDefault="004E191A" w:rsidP="00397F76">
      <w:pPr>
        <w:pStyle w:val="NormalWeb"/>
      </w:pPr>
    </w:p>
    <w:p w14:paraId="4AE06953" w14:textId="77777777" w:rsidR="004E191A" w:rsidRDefault="004E191A" w:rsidP="00397F76">
      <w:pPr>
        <w:pStyle w:val="NormalWeb"/>
      </w:pPr>
    </w:p>
    <w:p w14:paraId="1E358339" w14:textId="77777777" w:rsidR="004E191A" w:rsidRDefault="004E191A" w:rsidP="00397F76">
      <w:pPr>
        <w:pStyle w:val="NormalWeb"/>
      </w:pPr>
    </w:p>
    <w:p w14:paraId="05F7F508" w14:textId="77777777" w:rsidR="004E191A" w:rsidRPr="00CC5501" w:rsidRDefault="004E191A" w:rsidP="00397F76">
      <w:pPr>
        <w:pStyle w:val="NormalWeb"/>
      </w:pPr>
      <w:r w:rsidRPr="00CC5501">
        <w:t>*</w:t>
      </w:r>
      <w:r w:rsidRPr="00CC5501">
        <w:rPr>
          <w:lang w:val="af-ZA"/>
        </w:rPr>
        <w:t xml:space="preserve"> </w:t>
      </w:r>
      <w:r w:rsidRPr="00CC5501">
        <w:t>լրացվում</w:t>
      </w:r>
      <w:r w:rsidRPr="00CC5501">
        <w:rPr>
          <w:lang w:val="af-ZA"/>
        </w:rPr>
        <w:t xml:space="preserve"> </w:t>
      </w:r>
      <w:r w:rsidRPr="00CC5501">
        <w:t>է</w:t>
      </w:r>
      <w:r w:rsidRPr="00CC5501">
        <w:rPr>
          <w:lang w:val="af-ZA"/>
        </w:rPr>
        <w:t xml:space="preserve"> </w:t>
      </w:r>
      <w:r w:rsidRPr="00CC5501">
        <w:t>հանձնաժողովի</w:t>
      </w:r>
      <w:r w:rsidRPr="00CC5501">
        <w:rPr>
          <w:lang w:val="af-ZA"/>
        </w:rPr>
        <w:t xml:space="preserve"> </w:t>
      </w:r>
      <w:r w:rsidRPr="00CC5501">
        <w:t>քարտուղարի</w:t>
      </w:r>
      <w:r w:rsidRPr="00CC5501">
        <w:rPr>
          <w:lang w:val="af-ZA"/>
        </w:rPr>
        <w:t xml:space="preserve"> </w:t>
      </w:r>
      <w:r w:rsidRPr="00CC5501">
        <w:t>կողմից</w:t>
      </w:r>
      <w:r w:rsidRPr="00CC5501">
        <w:rPr>
          <w:lang w:val="af-ZA"/>
        </w:rPr>
        <w:t xml:space="preserve">` </w:t>
      </w:r>
      <w:r w:rsidRPr="00CC5501">
        <w:t>մինչև</w:t>
      </w:r>
      <w:r w:rsidRPr="00CC5501">
        <w:rPr>
          <w:lang w:val="af-ZA"/>
        </w:rPr>
        <w:t xml:space="preserve"> </w:t>
      </w:r>
      <w:r w:rsidRPr="00CC5501">
        <w:t>հրավերը</w:t>
      </w:r>
      <w:r w:rsidRPr="00CC5501">
        <w:rPr>
          <w:lang w:val="af-ZA"/>
        </w:rPr>
        <w:t xml:space="preserve"> </w:t>
      </w:r>
      <w:r w:rsidRPr="00CC5501">
        <w:t>տեղեկագրում</w:t>
      </w:r>
      <w:r w:rsidRPr="00CC5501">
        <w:rPr>
          <w:lang w:val="af-ZA"/>
        </w:rPr>
        <w:t xml:space="preserve"> </w:t>
      </w:r>
      <w:r w:rsidRPr="00CC5501">
        <w:t>հրապարակելը:</w:t>
      </w:r>
    </w:p>
    <w:p w14:paraId="147FE6C9" w14:textId="77777777" w:rsidR="004E191A" w:rsidRPr="00CC5501" w:rsidRDefault="004E191A" w:rsidP="00397F76">
      <w:pPr>
        <w:pStyle w:val="NormalWeb"/>
      </w:pPr>
      <w:r w:rsidRPr="00CC5501">
        <w:t>**  1.3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397F76">
      <w:pPr>
        <w:pStyle w:val="NormalWeb"/>
      </w:pPr>
    </w:p>
    <w:p w14:paraId="75FF43B1" w14:textId="77777777" w:rsidR="004E191A" w:rsidRDefault="004E191A" w:rsidP="00397F76">
      <w:pPr>
        <w:pStyle w:val="NormalWeb"/>
      </w:pPr>
    </w:p>
    <w:p w14:paraId="5CD4CEE4" w14:textId="77777777" w:rsidR="004E191A" w:rsidRDefault="004E191A" w:rsidP="00397F76">
      <w:pPr>
        <w:pStyle w:val="NormalWeb"/>
      </w:pPr>
    </w:p>
    <w:p w14:paraId="6B11E8C0" w14:textId="77777777" w:rsidR="004E191A" w:rsidRDefault="004E191A" w:rsidP="00397F76">
      <w:pPr>
        <w:pStyle w:val="NormalWeb"/>
      </w:pPr>
    </w:p>
    <w:p w14:paraId="291B0B7B" w14:textId="77777777" w:rsidR="004E191A" w:rsidRDefault="004E191A" w:rsidP="00397F76">
      <w:pPr>
        <w:pStyle w:val="NormalWeb"/>
      </w:pPr>
    </w:p>
    <w:p w14:paraId="0D943FBC" w14:textId="77777777" w:rsidR="004E191A" w:rsidRDefault="004E191A" w:rsidP="00397F76">
      <w:pPr>
        <w:pStyle w:val="NormalWeb"/>
      </w:pPr>
    </w:p>
    <w:p w14:paraId="3034D5CA" w14:textId="77777777" w:rsidR="004E191A" w:rsidRPr="004369EF" w:rsidRDefault="004E191A" w:rsidP="003B166F">
      <w:pPr>
        <w:pStyle w:val="NormalWeb"/>
        <w:jc w:val="right"/>
        <w:rPr>
          <w:rFonts w:cs="Arial"/>
        </w:rPr>
      </w:pPr>
      <w:r w:rsidRPr="004369EF">
        <w:t>Հավելված</w:t>
      </w:r>
      <w:r w:rsidRPr="004369EF">
        <w:rPr>
          <w:rFonts w:cs="Arial"/>
        </w:rPr>
        <w:t xml:space="preserve"> 2</w:t>
      </w:r>
    </w:p>
    <w:p w14:paraId="75FA811E" w14:textId="2BEDB14F" w:rsidR="004E191A" w:rsidRPr="004369EF" w:rsidRDefault="004E191A" w:rsidP="003B166F">
      <w:pPr>
        <w:pStyle w:val="NormalWeb"/>
        <w:jc w:val="right"/>
        <w:rPr>
          <w:rFonts w:cs="Arial"/>
        </w:rPr>
      </w:pPr>
      <w:r w:rsidRPr="004369EF">
        <w:t>«</w:t>
      </w:r>
      <w:r w:rsidR="008B1CD2" w:rsidRPr="004369EF">
        <w:t>ԵՔ-ԲՄԱՇՁԲ-</w:t>
      </w:r>
      <w:r w:rsidR="001D151A">
        <w:t>24/36</w:t>
      </w:r>
      <w:r w:rsidRPr="004369EF">
        <w:t>»*  ծածկագրով</w:t>
      </w:r>
    </w:p>
    <w:p w14:paraId="26385AD4" w14:textId="77777777" w:rsidR="004E191A" w:rsidRPr="004369EF" w:rsidRDefault="004E191A" w:rsidP="003B166F">
      <w:pPr>
        <w:pStyle w:val="NormalWeb"/>
        <w:jc w:val="right"/>
      </w:pPr>
      <w:r w:rsidRPr="004369EF">
        <w:t>բաց մրցույթի 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23C8DCDA" w:rsidR="004E191A" w:rsidRDefault="004E191A" w:rsidP="004E191A">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1D151A">
        <w:rPr>
          <w:rFonts w:ascii="GHEA Grapalat" w:hAnsi="GHEA Grapalat" w:cs="Arial"/>
          <w:sz w:val="20"/>
          <w:szCs w:val="20"/>
          <w:lang w:val="es-ES"/>
        </w:rPr>
        <w:t>24/36</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8C2AB8"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BEC6F58" w14:textId="77777777" w:rsidR="004E191A" w:rsidRDefault="004E191A">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4E191A" w:rsidRPr="008C2AB8" w14:paraId="5EF64CA9" w14:textId="77777777" w:rsidTr="00BB786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4E191A" w:rsidRDefault="004E191A">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3ED02EF1" w:rsidR="004E191A" w:rsidRPr="00A649F5" w:rsidRDefault="00A649F5">
            <w:pPr>
              <w:rPr>
                <w:rFonts w:ascii="GHEA Grapalat" w:hAnsi="GHEA Grapalat"/>
                <w:sz w:val="18"/>
                <w:szCs w:val="18"/>
                <w:lang w:val="es-ES"/>
              </w:rPr>
            </w:pPr>
            <w:r w:rsidRPr="00A649F5">
              <w:rPr>
                <w:rFonts w:ascii="GHEA Grapalat" w:hAnsi="GHEA Grapalat"/>
                <w:sz w:val="18"/>
                <w:szCs w:val="18"/>
                <w:lang w:val="af-ZA"/>
              </w:rPr>
              <w:t>Երևան քաղաքի Քանաքեռ-Զեյթուն, Ավան, Արաբկիր և Դավթաշեն վարչական շրջանների ճանապարհների միջին նորոգման աշխատանքներ</w:t>
            </w:r>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4E191A" w:rsidRDefault="004E191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4E191A" w:rsidRDefault="004E191A">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4E191A" w:rsidRDefault="004E191A">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Pr="00FC09F7" w:rsidRDefault="004E191A" w:rsidP="00397F76">
      <w:pPr>
        <w:pStyle w:val="NormalWeb"/>
      </w:pPr>
      <w:r w:rsidRPr="00FC09F7">
        <w:t>* լրացվում է հանձնաժողովի քարտուղարի կողմից` մինչև հրավերը տեղեկագրում հրապարակելը:</w:t>
      </w:r>
    </w:p>
    <w:p w14:paraId="57D0FA86" w14:textId="77777777" w:rsidR="004E191A" w:rsidRPr="00FC09F7" w:rsidRDefault="004E191A" w:rsidP="004E191A">
      <w:pPr>
        <w:ind w:right="309"/>
        <w:jc w:val="both"/>
        <w:rPr>
          <w:rFonts w:ascii="GHEA Grapalat" w:hAnsi="GHEA Grapalat"/>
          <w:i/>
          <w:sz w:val="16"/>
          <w:szCs w:val="16"/>
          <w:lang w:val="af-ZA"/>
        </w:rPr>
      </w:pPr>
      <w:r w:rsidRPr="00FC09F7">
        <w:rPr>
          <w:rFonts w:ascii="GHEA Grapalat" w:hAnsi="GHEA Grapalat"/>
          <w:i/>
          <w:sz w:val="16"/>
          <w:szCs w:val="16"/>
          <w:lang w:val="af-ZA"/>
        </w:rPr>
        <w:t>**եթե</w:t>
      </w:r>
      <w:r>
        <w:rPr>
          <w:rFonts w:ascii="GHEA Grapalat" w:hAnsi="GHEA Grapalat"/>
          <w:i/>
          <w:sz w:val="16"/>
          <w:szCs w:val="16"/>
          <w:lang w:val="af-ZA"/>
        </w:rPr>
        <w:t xml:space="preserve"> </w:t>
      </w:r>
      <w:r w:rsidRPr="00FC09F7">
        <w:rPr>
          <w:rFonts w:ascii="GHEA Grapalat" w:hAnsi="GHEA Grapalat"/>
          <w:i/>
          <w:sz w:val="16"/>
          <w:szCs w:val="16"/>
          <w:lang w:val="af-ZA"/>
        </w:rPr>
        <w:t>մասնակիցն</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w:t>
      </w:r>
      <w:r>
        <w:rPr>
          <w:rFonts w:ascii="GHEA Grapalat" w:hAnsi="GHEA Grapalat"/>
          <w:i/>
          <w:sz w:val="16"/>
          <w:szCs w:val="16"/>
          <w:lang w:val="af-ZA"/>
        </w:rPr>
        <w:t xml:space="preserve"> </w:t>
      </w:r>
      <w:r w:rsidRPr="00FC09F7">
        <w:rPr>
          <w:rFonts w:ascii="GHEA Grapalat" w:hAnsi="GHEA Grapalat"/>
          <w:i/>
          <w:sz w:val="16"/>
          <w:szCs w:val="16"/>
          <w:lang w:val="af-ZA"/>
        </w:rPr>
        <w:t>վճարող</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w:t>
      </w:r>
      <w:r w:rsidRPr="00FC09F7">
        <w:rPr>
          <w:rFonts w:ascii="GHEA Grapalat" w:hAnsi="GHEA Grapalat"/>
          <w:i/>
          <w:sz w:val="16"/>
          <w:szCs w:val="16"/>
          <w:lang w:val="af-ZA"/>
        </w:rPr>
        <w:t>ապա</w:t>
      </w:r>
      <w:r>
        <w:rPr>
          <w:rFonts w:ascii="GHEA Grapalat" w:hAnsi="GHEA Grapalat"/>
          <w:i/>
          <w:sz w:val="16"/>
          <w:szCs w:val="16"/>
          <w:lang w:val="af-ZA"/>
        </w:rPr>
        <w:t xml:space="preserve"> </w:t>
      </w:r>
      <w:r w:rsidRPr="00FC09F7">
        <w:rPr>
          <w:rFonts w:ascii="GHEA Grapalat" w:hAnsi="GHEA Grapalat"/>
          <w:i/>
          <w:sz w:val="16"/>
          <w:szCs w:val="16"/>
          <w:lang w:val="af-ZA"/>
        </w:rPr>
        <w:t>տվյալ</w:t>
      </w:r>
      <w:r>
        <w:rPr>
          <w:rFonts w:ascii="GHEA Grapalat" w:hAnsi="GHEA Grapalat"/>
          <w:i/>
          <w:sz w:val="16"/>
          <w:szCs w:val="16"/>
          <w:lang w:val="af-ZA"/>
        </w:rPr>
        <w:t xml:space="preserve"> </w:t>
      </w:r>
      <w:r w:rsidRPr="00FC09F7">
        <w:rPr>
          <w:rFonts w:ascii="GHEA Grapalat" w:hAnsi="GHEA Grapalat"/>
          <w:i/>
          <w:sz w:val="16"/>
          <w:szCs w:val="16"/>
          <w:lang w:val="af-ZA"/>
        </w:rPr>
        <w:t>պայմանագրի</w:t>
      </w:r>
      <w:r>
        <w:rPr>
          <w:rFonts w:ascii="GHEA Grapalat" w:hAnsi="GHEA Grapalat"/>
          <w:i/>
          <w:sz w:val="16"/>
          <w:szCs w:val="16"/>
          <w:lang w:val="af-ZA"/>
        </w:rPr>
        <w:t xml:space="preserve"> </w:t>
      </w:r>
      <w:r w:rsidRPr="00FC09F7">
        <w:rPr>
          <w:rFonts w:ascii="GHEA Grapalat" w:hAnsi="GHEA Grapalat"/>
          <w:i/>
          <w:sz w:val="16"/>
          <w:szCs w:val="16"/>
          <w:lang w:val="af-ZA"/>
        </w:rPr>
        <w:t>գծով</w:t>
      </w:r>
      <w:r>
        <w:rPr>
          <w:rFonts w:ascii="GHEA Grapalat" w:hAnsi="GHEA Grapalat"/>
          <w:i/>
          <w:sz w:val="16"/>
          <w:szCs w:val="16"/>
          <w:lang w:val="af-ZA"/>
        </w:rPr>
        <w:t xml:space="preserve"> </w:t>
      </w:r>
      <w:r w:rsidRPr="00FC09F7">
        <w:rPr>
          <w:rFonts w:ascii="GHEA Grapalat" w:hAnsi="GHEA Grapalat"/>
          <w:i/>
          <w:sz w:val="16"/>
          <w:szCs w:val="16"/>
          <w:lang w:val="af-ZA"/>
        </w:rPr>
        <w:t>Հայաստանի</w:t>
      </w:r>
      <w:r>
        <w:rPr>
          <w:rFonts w:ascii="GHEA Grapalat" w:hAnsi="GHEA Grapalat"/>
          <w:i/>
          <w:sz w:val="16"/>
          <w:szCs w:val="16"/>
          <w:lang w:val="af-ZA"/>
        </w:rPr>
        <w:t xml:space="preserve"> </w:t>
      </w:r>
      <w:r w:rsidRPr="00FC09F7">
        <w:rPr>
          <w:rFonts w:ascii="GHEA Grapalat" w:hAnsi="GHEA Grapalat"/>
          <w:i/>
          <w:sz w:val="16"/>
          <w:szCs w:val="16"/>
          <w:lang w:val="af-ZA"/>
        </w:rPr>
        <w:t>Հանրապետության</w:t>
      </w:r>
      <w:r>
        <w:rPr>
          <w:rFonts w:ascii="GHEA Grapalat" w:hAnsi="GHEA Grapalat"/>
          <w:i/>
          <w:sz w:val="16"/>
          <w:szCs w:val="16"/>
          <w:lang w:val="af-ZA"/>
        </w:rPr>
        <w:t xml:space="preserve"> </w:t>
      </w:r>
      <w:r w:rsidRPr="00FC09F7">
        <w:rPr>
          <w:rFonts w:ascii="GHEA Grapalat" w:hAnsi="GHEA Grapalat"/>
          <w:i/>
          <w:sz w:val="16"/>
          <w:szCs w:val="16"/>
          <w:lang w:val="af-ZA"/>
        </w:rPr>
        <w:t>պետական</w:t>
      </w:r>
      <w:r>
        <w:rPr>
          <w:rFonts w:ascii="GHEA Grapalat" w:hAnsi="GHEA Grapalat"/>
          <w:i/>
          <w:sz w:val="16"/>
          <w:szCs w:val="16"/>
          <w:lang w:val="af-ZA"/>
        </w:rPr>
        <w:t xml:space="preserve"> </w:t>
      </w:r>
      <w:r w:rsidRPr="00FC09F7">
        <w:rPr>
          <w:rFonts w:ascii="GHEA Grapalat" w:hAnsi="GHEA Grapalat"/>
          <w:i/>
          <w:sz w:val="16"/>
          <w:szCs w:val="16"/>
          <w:lang w:val="af-ZA"/>
        </w:rPr>
        <w:t>բյուջե</w:t>
      </w:r>
      <w:r>
        <w:rPr>
          <w:rFonts w:ascii="GHEA Grapalat" w:hAnsi="GHEA Grapalat"/>
          <w:i/>
          <w:sz w:val="16"/>
          <w:szCs w:val="16"/>
          <w:lang w:val="af-ZA"/>
        </w:rPr>
        <w:t xml:space="preserve"> </w:t>
      </w:r>
      <w:r w:rsidRPr="00FC09F7">
        <w:rPr>
          <w:rFonts w:ascii="GHEA Grapalat" w:hAnsi="GHEA Grapalat"/>
          <w:i/>
          <w:sz w:val="16"/>
          <w:szCs w:val="16"/>
          <w:lang w:val="af-ZA"/>
        </w:rPr>
        <w:t>վճարվելիք</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հարկի</w:t>
      </w:r>
      <w:r>
        <w:rPr>
          <w:rFonts w:ascii="GHEA Grapalat" w:hAnsi="GHEA Grapalat"/>
          <w:i/>
          <w:sz w:val="16"/>
          <w:szCs w:val="16"/>
          <w:lang w:val="af-ZA"/>
        </w:rPr>
        <w:t xml:space="preserve"> </w:t>
      </w:r>
      <w:r w:rsidRPr="00FC09F7">
        <w:rPr>
          <w:rFonts w:ascii="GHEA Grapalat" w:hAnsi="GHEA Grapalat"/>
          <w:i/>
          <w:sz w:val="16"/>
          <w:szCs w:val="16"/>
          <w:lang w:val="af-ZA"/>
        </w:rPr>
        <w:t>գումարը</w:t>
      </w:r>
      <w:r>
        <w:rPr>
          <w:rFonts w:ascii="GHEA Grapalat" w:hAnsi="GHEA Grapalat"/>
          <w:i/>
          <w:sz w:val="16"/>
          <w:szCs w:val="16"/>
          <w:lang w:val="af-ZA"/>
        </w:rPr>
        <w:t xml:space="preserve"> </w:t>
      </w:r>
      <w:r w:rsidRPr="00FC09F7">
        <w:rPr>
          <w:rFonts w:ascii="GHEA Grapalat" w:hAnsi="GHEA Grapalat"/>
          <w:i/>
          <w:sz w:val="16"/>
          <w:szCs w:val="16"/>
          <w:lang w:val="af-ZA"/>
        </w:rPr>
        <w:t>նշվում</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4-</w:t>
      </w:r>
      <w:r w:rsidRPr="00FC09F7">
        <w:rPr>
          <w:rFonts w:ascii="GHEA Grapalat" w:hAnsi="GHEA Grapalat"/>
          <w:i/>
          <w:sz w:val="16"/>
          <w:szCs w:val="16"/>
          <w:lang w:val="af-ZA"/>
        </w:rPr>
        <w:t>րդ</w:t>
      </w:r>
      <w:r>
        <w:rPr>
          <w:rFonts w:ascii="GHEA Grapalat" w:hAnsi="GHEA Grapalat"/>
          <w:i/>
          <w:sz w:val="16"/>
          <w:szCs w:val="16"/>
          <w:lang w:val="af-ZA"/>
        </w:rPr>
        <w:t xml:space="preserve"> </w:t>
      </w:r>
      <w:r w:rsidRPr="00FC09F7">
        <w:rPr>
          <w:rFonts w:ascii="GHEA Grapalat" w:hAnsi="GHEA Grapalat"/>
          <w:i/>
          <w:sz w:val="16"/>
          <w:szCs w:val="16"/>
          <w:lang w:val="af-ZA"/>
        </w:rPr>
        <w:t>սյունակում։</w:t>
      </w:r>
    </w:p>
    <w:p w14:paraId="0727CBE9" w14:textId="77777777" w:rsidR="004E191A" w:rsidRDefault="004E191A" w:rsidP="00397F76">
      <w:pPr>
        <w:pStyle w:val="NormalWeb"/>
      </w:pPr>
    </w:p>
    <w:p w14:paraId="1CC66C55" w14:textId="77777777" w:rsidR="004E191A" w:rsidRDefault="004E191A" w:rsidP="00397F76">
      <w:pPr>
        <w:pStyle w:val="NormalWeb"/>
      </w:pPr>
    </w:p>
    <w:p w14:paraId="0336C5AF" w14:textId="77777777" w:rsidR="004E191A" w:rsidRDefault="004E191A" w:rsidP="00397F76">
      <w:pPr>
        <w:pStyle w:val="NormalWeb"/>
      </w:pPr>
    </w:p>
    <w:p w14:paraId="674A8504" w14:textId="77777777" w:rsidR="004E191A" w:rsidRDefault="004E191A" w:rsidP="00397F76">
      <w:pPr>
        <w:pStyle w:val="NormalWeb"/>
      </w:pPr>
    </w:p>
    <w:p w14:paraId="30DDDE5F" w14:textId="77777777" w:rsidR="004E191A" w:rsidRDefault="004E191A" w:rsidP="00397F76">
      <w:pPr>
        <w:pStyle w:val="NormalWeb"/>
      </w:pPr>
    </w:p>
    <w:p w14:paraId="4AA8ACEA" w14:textId="77777777" w:rsidR="004E191A" w:rsidRDefault="004E191A" w:rsidP="00397F76">
      <w:pPr>
        <w:pStyle w:val="NormalWeb"/>
      </w:pPr>
    </w:p>
    <w:p w14:paraId="43FE7502" w14:textId="77777777" w:rsidR="004E191A" w:rsidRDefault="004E191A" w:rsidP="00397F76">
      <w:pPr>
        <w:pStyle w:val="NormalWeb"/>
      </w:pPr>
    </w:p>
    <w:p w14:paraId="13DBAC10" w14:textId="77777777" w:rsidR="004E191A" w:rsidRDefault="004E191A" w:rsidP="00397F76">
      <w:pPr>
        <w:pStyle w:val="NormalWeb"/>
      </w:pPr>
    </w:p>
    <w:p w14:paraId="6D64AF96" w14:textId="77777777" w:rsidR="004E191A" w:rsidRDefault="004E191A" w:rsidP="00397F76">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1245C9" w:rsidRDefault="004E191A" w:rsidP="00397F76">
      <w:pPr>
        <w:pStyle w:val="NormalWeb"/>
        <w:rPr>
          <w:rFonts w:cs="Arial"/>
        </w:rPr>
      </w:pPr>
      <w:r w:rsidRPr="001245C9">
        <w:lastRenderedPageBreak/>
        <w:t>Հավելված</w:t>
      </w:r>
      <w:r w:rsidRPr="001245C9">
        <w:rPr>
          <w:rFonts w:cs="Arial"/>
        </w:rPr>
        <w:t xml:space="preserve"> 3</w:t>
      </w:r>
    </w:p>
    <w:p w14:paraId="1768CD17" w14:textId="41626FDE" w:rsidR="004E191A" w:rsidRPr="001245C9" w:rsidRDefault="004E191A" w:rsidP="00397F76">
      <w:pPr>
        <w:pStyle w:val="NormalWeb"/>
        <w:rPr>
          <w:rFonts w:cs="Arial"/>
        </w:rPr>
      </w:pPr>
      <w:r w:rsidRPr="001245C9">
        <w:t>«</w:t>
      </w:r>
      <w:r w:rsidR="008B1CD2" w:rsidRPr="001245C9">
        <w:t>ԵՔ-ԲՄԱՇՁԲ-</w:t>
      </w:r>
      <w:r w:rsidR="001D151A">
        <w:t>24/36</w:t>
      </w:r>
      <w:r w:rsidRPr="001245C9">
        <w:t>»</w:t>
      </w:r>
      <w:r w:rsidRPr="001245C9">
        <w:rPr>
          <w:lang w:val="es-ES"/>
        </w:rPr>
        <w:t>*</w:t>
      </w:r>
      <w:r w:rsidRPr="001245C9">
        <w:t xml:space="preserve">  ծածկագրով</w:t>
      </w:r>
    </w:p>
    <w:p w14:paraId="2A90AA86" w14:textId="77777777" w:rsidR="004E191A" w:rsidRPr="001245C9" w:rsidRDefault="004E191A" w:rsidP="00397F76">
      <w:pPr>
        <w:pStyle w:val="NormalWeb"/>
      </w:pPr>
      <w:r w:rsidRPr="001245C9">
        <w:t>բաց</w:t>
      </w:r>
      <w:r w:rsidRPr="001245C9">
        <w:rPr>
          <w:rFonts w:cs="Arial"/>
        </w:rPr>
        <w:t xml:space="preserve"> մրցույթի </w:t>
      </w:r>
      <w:r w:rsidRPr="001245C9">
        <w:t>հրավերի</w:t>
      </w:r>
    </w:p>
    <w:p w14:paraId="0AEAA5E2" w14:textId="77777777" w:rsidR="004E191A" w:rsidRDefault="004E191A" w:rsidP="00397F76">
      <w:pPr>
        <w:pStyle w:val="NormalWeb"/>
      </w:pPr>
    </w:p>
    <w:p w14:paraId="66EA825A" w14:textId="77777777" w:rsidR="004E191A" w:rsidRDefault="004E191A" w:rsidP="00397F76">
      <w:pPr>
        <w:pStyle w:val="NormalWeb"/>
        <w:rPr>
          <w:rStyle w:val="Strong"/>
        </w:rPr>
      </w:pPr>
      <w:r>
        <w:rPr>
          <w:rStyle w:val="Strong"/>
        </w:rPr>
        <w:t>ԵՐԱՇԽԻՔ N __________</w:t>
      </w:r>
    </w:p>
    <w:p w14:paraId="4D9799D3" w14:textId="77777777" w:rsidR="004E191A" w:rsidRDefault="004E191A" w:rsidP="00397F76">
      <w:pPr>
        <w:pStyle w:val="NormalWeb"/>
        <w:rPr>
          <w:rStyle w:val="Strong"/>
          <w:rFonts w:ascii="Times New Roman" w:hAnsi="Times New Roman"/>
        </w:rPr>
      </w:pPr>
    </w:p>
    <w:p w14:paraId="4BF51968" w14:textId="77777777" w:rsidR="004E191A" w:rsidRDefault="004E191A" w:rsidP="00397F76">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397F76">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397F76">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57C0BF4D" w14:textId="77777777" w:rsidR="004E191A" w:rsidRDefault="004E191A" w:rsidP="00397F76">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397F76">
      <w:pPr>
        <w:pStyle w:val="NormalWeb"/>
        <w:rPr>
          <w:rStyle w:val="Strong"/>
          <w:b w:val="0"/>
          <w:bCs w:val="0"/>
        </w:rPr>
      </w:pPr>
      <w:r>
        <w:rPr>
          <w:vertAlign w:val="superscript"/>
        </w:rPr>
        <w:t>մասնակցի անվանումը</w:t>
      </w:r>
    </w:p>
    <w:p w14:paraId="464988C7" w14:textId="77777777" w:rsidR="004E191A" w:rsidRDefault="004E191A" w:rsidP="00397F76">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397F76">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397F76">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0B0B4A86" w14:textId="77777777" w:rsidR="004E191A" w:rsidRDefault="004E191A" w:rsidP="00397F76">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397F76">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397F76">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01A57ABF" w:rsidR="004E191A" w:rsidRDefault="00F50AB8" w:rsidP="00397F76">
      <w:pPr>
        <w:pStyle w:val="NormalWeb"/>
      </w:pPr>
      <w:r>
        <w:t xml:space="preserve">       </w:t>
      </w:r>
      <w:r w:rsidR="004E191A">
        <w:t>3. Սույն երաշխիքն անհետկանչելի է:</w:t>
      </w:r>
    </w:p>
    <w:p w14:paraId="5EE61545" w14:textId="77777777" w:rsidR="004E191A" w:rsidRDefault="004E191A" w:rsidP="00397F76">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397F76">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397F76">
      <w:pPr>
        <w:pStyle w:val="NormalWeb"/>
        <w:rPr>
          <w:vertAlign w:val="superscript"/>
        </w:rPr>
      </w:pPr>
      <w:r>
        <w:rPr>
          <w:vertAlign w:val="superscript"/>
        </w:rPr>
        <w:t xml:space="preserve">ընթացակարգի ծածկագիրը </w:t>
      </w:r>
    </w:p>
    <w:p w14:paraId="51CE32FD" w14:textId="34253066" w:rsidR="004E191A" w:rsidRDefault="004E191A" w:rsidP="00397F76">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6D0A54" w:rsidRPr="006D0A54">
        <w:rPr>
          <w:b/>
          <w:bCs/>
        </w:rPr>
        <w:t>մեկ</w:t>
      </w:r>
      <w:r w:rsidR="00F85A61" w:rsidRPr="006D0A54">
        <w:rPr>
          <w:b/>
          <w:bCs/>
        </w:rPr>
        <w:t xml:space="preserve"> հարյուր քսան</w:t>
      </w:r>
      <w:r>
        <w:t xml:space="preserve"> աշխատանքային օր:</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F50AB8">
        <w:t>gor.muradyan@yerevan.am</w:t>
      </w:r>
      <w:r>
        <w:t xml:space="preserve"> էլեկտրոնային փոստի հասցեին։     </w:t>
      </w:r>
    </w:p>
    <w:p w14:paraId="6E86E98D" w14:textId="2CC28F66" w:rsidR="004E191A" w:rsidRDefault="00F50AB8" w:rsidP="00397F76">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397F76">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397F76">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397F76">
      <w:pPr>
        <w:pStyle w:val="NormalWeb"/>
      </w:pPr>
      <w:r>
        <w:t>1) պահանջը կամ կից փաստաթղթերը չեն համապատասխանում սույն երաշխիքի պայմաններին.</w:t>
      </w:r>
    </w:p>
    <w:p w14:paraId="27825F91" w14:textId="77777777" w:rsidR="004E191A" w:rsidRDefault="004E191A" w:rsidP="00397F76">
      <w:pPr>
        <w:pStyle w:val="NormalWeb"/>
      </w:pPr>
      <w:r>
        <w:t>2) պահանջը ներկայացվել է երաշխիքով սահմանված ժամկետի ավարտից հետո:</w:t>
      </w:r>
    </w:p>
    <w:p w14:paraId="4F990D66" w14:textId="245F07A6" w:rsidR="004E191A" w:rsidRDefault="00F50AB8" w:rsidP="00397F76">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397F76">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397F76">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397F76">
      <w:pPr>
        <w:pStyle w:val="NormalWeb"/>
      </w:pPr>
    </w:p>
    <w:p w14:paraId="48750AA6" w14:textId="77777777" w:rsidR="004E191A" w:rsidRDefault="004E191A" w:rsidP="00397F76">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397F76">
      <w:pPr>
        <w:pStyle w:val="NormalWeb"/>
      </w:pPr>
    </w:p>
    <w:p w14:paraId="54843F49" w14:textId="77777777" w:rsidR="004E191A" w:rsidRDefault="004E191A" w:rsidP="00397F76">
      <w:pPr>
        <w:pStyle w:val="NormalWeb"/>
      </w:pPr>
    </w:p>
    <w:p w14:paraId="707CA69D" w14:textId="77777777" w:rsidR="004E191A" w:rsidRDefault="004E191A" w:rsidP="00397F76">
      <w:pPr>
        <w:pStyle w:val="NormalWeb"/>
      </w:pPr>
      <w:r>
        <w:tab/>
      </w:r>
      <w:r>
        <w:tab/>
      </w:r>
      <w:r>
        <w:tab/>
      </w:r>
      <w:r>
        <w:tab/>
      </w:r>
      <w:r>
        <w:tab/>
      </w:r>
      <w:r>
        <w:tab/>
      </w:r>
      <w:r>
        <w:tab/>
      </w:r>
      <w:r>
        <w:tab/>
      </w:r>
      <w:r>
        <w:tab/>
      </w:r>
    </w:p>
    <w:p w14:paraId="7910BFBB" w14:textId="77777777" w:rsidR="004E191A" w:rsidRDefault="004E191A" w:rsidP="00397F76">
      <w:pPr>
        <w:pStyle w:val="NormalWeb"/>
        <w:rPr>
          <w:vertAlign w:val="superscript"/>
        </w:rPr>
      </w:pPr>
      <w:r>
        <w:rPr>
          <w:vertAlign w:val="superscript"/>
        </w:rPr>
        <w:t xml:space="preserve">                                                        ամիսը, ամսաթիվը, տարեթիվը</w:t>
      </w:r>
    </w:p>
    <w:p w14:paraId="12985BF4" w14:textId="77777777" w:rsidR="004E191A" w:rsidRDefault="004E191A" w:rsidP="00397F76">
      <w:pPr>
        <w:pStyle w:val="NormalWeb"/>
        <w:rPr>
          <w:vertAlign w:val="superscript"/>
        </w:rPr>
      </w:pPr>
    </w:p>
    <w:p w14:paraId="7A0C4C38" w14:textId="77777777" w:rsidR="004E191A" w:rsidRDefault="004E191A" w:rsidP="00397F76">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397F76">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397F76">
      <w:pPr>
        <w:pStyle w:val="NormalWeb"/>
        <w:rPr>
          <w:vertAlign w:val="superscript"/>
        </w:rPr>
      </w:pPr>
    </w:p>
    <w:p w14:paraId="13AD3847" w14:textId="77777777" w:rsidR="004E191A" w:rsidRDefault="004E191A" w:rsidP="00397F76">
      <w:pPr>
        <w:pStyle w:val="NormalWeb"/>
      </w:pPr>
    </w:p>
    <w:p w14:paraId="7754AA05" w14:textId="77777777" w:rsidR="004E191A" w:rsidRDefault="004E191A" w:rsidP="00397F76">
      <w:pPr>
        <w:pStyle w:val="NormalWeb"/>
      </w:pPr>
    </w:p>
    <w:p w14:paraId="060B84CB" w14:textId="77777777" w:rsidR="004E191A" w:rsidRDefault="004E191A" w:rsidP="00397F76">
      <w:pPr>
        <w:pStyle w:val="NormalWeb"/>
        <w:rPr>
          <w:rFonts w:cs="Arial"/>
        </w:rPr>
      </w:pPr>
      <w:r>
        <w:br w:type="page"/>
      </w:r>
      <w:r>
        <w:lastRenderedPageBreak/>
        <w:t>Հավելված</w:t>
      </w:r>
      <w:r>
        <w:rPr>
          <w:rFonts w:cs="Arial"/>
        </w:rPr>
        <w:t xml:space="preserve"> 4</w:t>
      </w:r>
    </w:p>
    <w:p w14:paraId="02F226B5" w14:textId="25C76323" w:rsidR="004E191A" w:rsidRDefault="004E191A" w:rsidP="00397F76">
      <w:pPr>
        <w:pStyle w:val="NormalWeb"/>
        <w:rPr>
          <w:rFonts w:cs="Arial"/>
        </w:rPr>
      </w:pPr>
      <w:r>
        <w:t>«</w:t>
      </w:r>
      <w:r w:rsidR="008B1CD2">
        <w:t>ԵՔ-ԲՄԱՇՁԲ-</w:t>
      </w:r>
      <w:r w:rsidR="001D151A">
        <w:t>24/36</w:t>
      </w:r>
      <w:r>
        <w:t>»</w:t>
      </w:r>
      <w:r>
        <w:rPr>
          <w:lang w:val="es-ES"/>
        </w:rPr>
        <w:t>*</w:t>
      </w:r>
      <w:r>
        <w:t xml:space="preserve">  ծածկագրով</w:t>
      </w:r>
    </w:p>
    <w:p w14:paraId="1EC3A1C2" w14:textId="77777777" w:rsidR="004E191A" w:rsidRDefault="004E191A" w:rsidP="00397F76">
      <w:pPr>
        <w:pStyle w:val="NormalWeb"/>
      </w:pPr>
      <w:r>
        <w:t>բաց</w:t>
      </w:r>
      <w:r>
        <w:rPr>
          <w:rFonts w:cs="Arial"/>
        </w:rPr>
        <w:t xml:space="preserve"> մրցույթի </w:t>
      </w:r>
      <w:r>
        <w:t>հրավերի</w:t>
      </w:r>
    </w:p>
    <w:p w14:paraId="52214534" w14:textId="77777777" w:rsidR="004E191A" w:rsidRDefault="004E191A" w:rsidP="00397F76">
      <w:pPr>
        <w:pStyle w:val="NormalWeb"/>
        <w:rPr>
          <w:rStyle w:val="Strong"/>
        </w:rPr>
      </w:pPr>
      <w:r>
        <w:rPr>
          <w:rStyle w:val="Strong"/>
        </w:rPr>
        <w:t>ԵՐԱՇԽԻՔ N __________</w:t>
      </w:r>
    </w:p>
    <w:p w14:paraId="6168AF6F" w14:textId="77777777" w:rsidR="004E191A" w:rsidRDefault="004E191A" w:rsidP="00397F76">
      <w:pPr>
        <w:pStyle w:val="NormalWeb"/>
        <w:rPr>
          <w:rStyle w:val="Strong"/>
        </w:rPr>
      </w:pPr>
      <w:r>
        <w:rPr>
          <w:rStyle w:val="Strong"/>
        </w:rPr>
        <w:t>(որակավորման ապահովում)</w:t>
      </w:r>
    </w:p>
    <w:p w14:paraId="081F2379" w14:textId="77777777" w:rsidR="004E191A" w:rsidRDefault="004E191A" w:rsidP="00397F76">
      <w:pPr>
        <w:pStyle w:val="NormalWeb"/>
        <w:rPr>
          <w:rStyle w:val="Strong"/>
          <w:rFonts w:ascii="Times New Roman" w:hAnsi="Times New Roman"/>
        </w:rPr>
      </w:pPr>
    </w:p>
    <w:p w14:paraId="2DA08CE2" w14:textId="77777777" w:rsidR="004E191A" w:rsidRDefault="004E191A" w:rsidP="00397F76">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397F76">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397F76">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2F4D92FD" w14:textId="77777777" w:rsidR="004E191A" w:rsidRDefault="004E191A" w:rsidP="00397F76">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397F76">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397F76">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vertAlign w:val="superscript"/>
        </w:rPr>
        <w:t>կնքվելիք պայմանագրի համարը</w:t>
      </w:r>
    </w:p>
    <w:p w14:paraId="1D336C73" w14:textId="77777777" w:rsidR="004E191A" w:rsidRDefault="004E191A" w:rsidP="00397F76">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397F76">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397F76">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397F76">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397F76">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397F76">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397F76">
      <w:pPr>
        <w:pStyle w:val="NormalWeb"/>
      </w:pPr>
      <w:r>
        <w:t>3. Սույն երաշխիքն անհետկանչելի է:</w:t>
      </w:r>
    </w:p>
    <w:p w14:paraId="7B7F4295" w14:textId="77777777" w:rsidR="004E191A" w:rsidRDefault="004E191A" w:rsidP="00397F76">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397F76">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397F76">
      <w:pPr>
        <w:pStyle w:val="NormalWeb"/>
        <w:rPr>
          <w:vertAlign w:val="superscript"/>
        </w:rPr>
      </w:pPr>
      <w:r>
        <w:rPr>
          <w:vertAlign w:val="superscript"/>
        </w:rPr>
        <w:t xml:space="preserve">                         կնքվելիք պայմանագրի համարը </w:t>
      </w:r>
    </w:p>
    <w:p w14:paraId="77B4357A" w14:textId="77777777" w:rsidR="004E191A" w:rsidRDefault="004E191A" w:rsidP="00397F76">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397F76">
      <w:pPr>
        <w:pStyle w:val="NormalWeb"/>
        <w:rPr>
          <w:u w:val="single"/>
        </w:rPr>
      </w:pPr>
      <w:r>
        <w:rPr>
          <w:vertAlign w:val="superscript"/>
        </w:rPr>
        <w:t xml:space="preserve">                                                                                                                                                             կնքվելիք պայմանագրով նախատեսված </w:t>
      </w:r>
    </w:p>
    <w:p w14:paraId="2C98EDC1" w14:textId="77777777" w:rsidR="004E191A" w:rsidRDefault="004E191A" w:rsidP="00397F76">
      <w:pPr>
        <w:pStyle w:val="NormalWeb"/>
        <w:rPr>
          <w:vertAlign w:val="superscript"/>
        </w:rPr>
      </w:pPr>
      <w:r>
        <w:tab/>
      </w:r>
      <w:r>
        <w:tab/>
      </w:r>
      <w:r>
        <w:tab/>
      </w:r>
      <w:r>
        <w:tab/>
      </w:r>
      <w:r>
        <w:tab/>
      </w:r>
      <w:r>
        <w:tab/>
      </w:r>
      <w:r>
        <w:tab/>
      </w:r>
      <w:r>
        <w:tab/>
      </w:r>
      <w:r>
        <w:tab/>
      </w:r>
    </w:p>
    <w:p w14:paraId="01E5E2ED" w14:textId="77777777" w:rsidR="004E191A" w:rsidRDefault="004E191A" w:rsidP="00397F76">
      <w:pPr>
        <w:pStyle w:val="NormalWeb"/>
        <w:rPr>
          <w:u w:val="single"/>
        </w:rPr>
      </w:pPr>
      <w:r>
        <w:rPr>
          <w:vertAlign w:val="superscript"/>
        </w:rPr>
        <w:t xml:space="preserve"> աշխատանքի կատարման վերջնաժամկետը  </w:t>
      </w:r>
    </w:p>
    <w:p w14:paraId="57C1E830" w14:textId="412F8FAF" w:rsidR="004E191A" w:rsidRDefault="004E191A" w:rsidP="00397F76">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hyperlink r:id="rId12" w:history="1">
        <w:r w:rsidR="004F28C0" w:rsidRPr="00FF2B6A">
          <w:rPr>
            <w:rStyle w:val="Hyperlink"/>
          </w:rPr>
          <w:t>gor.muradyan@yerevan.am</w:t>
        </w:r>
      </w:hyperlink>
      <w:r>
        <w:rPr>
          <w:color w:val="000000"/>
        </w:rPr>
        <w:t xml:space="preserve"> էլեկտրոնային փոստի </w:t>
      </w:r>
      <w:r>
        <w:t xml:space="preserve">հասցեին։     </w:t>
      </w:r>
    </w:p>
    <w:p w14:paraId="44F56EB3" w14:textId="77777777" w:rsidR="004E191A" w:rsidRDefault="004E191A" w:rsidP="00397F76">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397F76">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397F76">
      <w:pPr>
        <w:pStyle w:val="NormalWeb"/>
        <w:rPr>
          <w:vertAlign w:val="superscript"/>
        </w:rPr>
      </w:pPr>
      <w:r>
        <w:rPr>
          <w:vertAlign w:val="superscript"/>
        </w:rPr>
        <w:t xml:space="preserve">                          կնքվելիք պայմանագրի համարը</w:t>
      </w:r>
    </w:p>
    <w:p w14:paraId="06A6FE34" w14:textId="77777777" w:rsidR="004E191A" w:rsidRDefault="004E191A" w:rsidP="00397F76">
      <w:pPr>
        <w:pStyle w:val="NormalWeb"/>
      </w:pPr>
      <w:r>
        <w:t>կատարված փոփոխությունների, լրացուցիչ համաձայնագրերի պատճենները.</w:t>
      </w:r>
    </w:p>
    <w:p w14:paraId="4F72C5B7" w14:textId="77777777" w:rsidR="004E191A" w:rsidRDefault="004E191A" w:rsidP="00397F76">
      <w:pPr>
        <w:pStyle w:val="NormalWeb"/>
      </w:pPr>
      <w:r>
        <w:t xml:space="preserve">2) բենեֆիցիարի կողմից պայմանագիրը միակողմանի լուծելու մասին </w:t>
      </w:r>
      <w:r>
        <w:fldChar w:fldCharType="begin"/>
      </w:r>
      <w:r>
        <w:instrText>HYPERLINK "http://www.procurement.am"</w:instrText>
      </w:r>
      <w:r>
        <w:fldChar w:fldCharType="separate"/>
      </w:r>
      <w:r>
        <w:rPr>
          <w:rStyle w:val="Hyperlink"/>
        </w:rPr>
        <w:t>www.procurement.am</w:t>
      </w:r>
      <w:r>
        <w:rPr>
          <w:rStyle w:val="Hyperlink"/>
        </w:rPr>
        <w:fldChar w:fldCharType="end"/>
      </w:r>
      <w:r>
        <w:t xml:space="preserve"> հասցեով գործող տեղեկագրում հրապարակած ծանուցումը:</w:t>
      </w:r>
    </w:p>
    <w:p w14:paraId="0117D97F" w14:textId="77777777" w:rsidR="004E191A" w:rsidRDefault="004E191A" w:rsidP="00397F76">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397F76">
      <w:pPr>
        <w:pStyle w:val="NormalWeb"/>
      </w:pPr>
      <w:r>
        <w:t>8. Երաշխիք տվող անձը մերժում է բենեֆիցիարի պահանջը, եթե`</w:t>
      </w:r>
    </w:p>
    <w:p w14:paraId="09AC2517" w14:textId="77777777" w:rsidR="004E191A" w:rsidRDefault="004E191A" w:rsidP="00397F76">
      <w:pPr>
        <w:pStyle w:val="NormalWeb"/>
      </w:pPr>
      <w:r>
        <w:t>1) պահանջը կամ կից փաստաթղթերը չեն համապատասխանում սույն երաշխիքի պայմաններին.</w:t>
      </w:r>
    </w:p>
    <w:p w14:paraId="2C17A196" w14:textId="77777777" w:rsidR="004E191A" w:rsidRDefault="004E191A" w:rsidP="00397F76">
      <w:pPr>
        <w:pStyle w:val="NormalWeb"/>
      </w:pPr>
      <w:r>
        <w:t>2) պահանջը ներկայացվել է երաշխիքով սահմանված ժամկետի ավարտից հետո:</w:t>
      </w:r>
    </w:p>
    <w:p w14:paraId="219EB87F" w14:textId="77777777" w:rsidR="004E191A" w:rsidRDefault="004E191A" w:rsidP="00397F76">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397F76">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397F76">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397F76">
      <w:pPr>
        <w:pStyle w:val="NormalWeb"/>
        <w:rPr>
          <w:u w:val="single"/>
        </w:rPr>
      </w:pPr>
      <w:r>
        <w:lastRenderedPageBreak/>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397F76">
      <w:pPr>
        <w:pStyle w:val="NormalWeb"/>
      </w:pPr>
      <w:r>
        <w:tab/>
      </w:r>
      <w:r>
        <w:tab/>
      </w:r>
      <w:r>
        <w:tab/>
      </w:r>
      <w:r>
        <w:tab/>
      </w:r>
      <w:r>
        <w:tab/>
      </w:r>
      <w:r>
        <w:tab/>
      </w:r>
      <w:r>
        <w:tab/>
      </w:r>
      <w:r>
        <w:tab/>
      </w:r>
      <w:r>
        <w:tab/>
      </w:r>
    </w:p>
    <w:p w14:paraId="04555445" w14:textId="77777777" w:rsidR="004E191A" w:rsidRDefault="004E191A" w:rsidP="00397F76">
      <w:pPr>
        <w:pStyle w:val="NormalWeb"/>
        <w:rPr>
          <w:vertAlign w:val="superscript"/>
        </w:rPr>
      </w:pPr>
      <w:r>
        <w:rPr>
          <w:vertAlign w:val="superscript"/>
        </w:rPr>
        <w:t xml:space="preserve">                                                        ամիսը, ամսաթիվը, տարեթիվը</w:t>
      </w:r>
    </w:p>
    <w:p w14:paraId="588E8E3E" w14:textId="77777777" w:rsidR="004E191A" w:rsidRDefault="004E191A" w:rsidP="00397F76">
      <w:pPr>
        <w:pStyle w:val="NormalWeb"/>
      </w:pPr>
    </w:p>
    <w:p w14:paraId="6FF3BCAF" w14:textId="77777777" w:rsidR="004E191A" w:rsidRDefault="004E191A" w:rsidP="00397F76">
      <w:pPr>
        <w:pStyle w:val="NormalWeb"/>
      </w:pPr>
    </w:p>
    <w:p w14:paraId="749A6F72" w14:textId="77777777" w:rsidR="004E191A" w:rsidRDefault="004E191A" w:rsidP="00397F76">
      <w:pPr>
        <w:pStyle w:val="NormalWeb"/>
      </w:pPr>
    </w:p>
    <w:p w14:paraId="63B25B94" w14:textId="77777777" w:rsidR="004E191A" w:rsidRDefault="004E191A" w:rsidP="00397F76">
      <w:pPr>
        <w:pStyle w:val="NormalWeb"/>
      </w:pPr>
    </w:p>
    <w:p w14:paraId="4C701DA6" w14:textId="77777777" w:rsidR="004E191A" w:rsidRDefault="004E191A" w:rsidP="00397F76">
      <w:pPr>
        <w:pStyle w:val="NormalWeb"/>
      </w:pPr>
    </w:p>
    <w:p w14:paraId="042E3DD4" w14:textId="77777777" w:rsidR="004E191A" w:rsidRDefault="004E191A" w:rsidP="00397F76">
      <w:pPr>
        <w:pStyle w:val="NormalWeb"/>
      </w:pPr>
    </w:p>
    <w:p w14:paraId="7D069D4B" w14:textId="77777777" w:rsidR="004E191A" w:rsidRDefault="004E191A" w:rsidP="00397F76">
      <w:pPr>
        <w:pStyle w:val="NormalWeb"/>
      </w:pPr>
    </w:p>
    <w:p w14:paraId="01CD37B1" w14:textId="77777777" w:rsidR="004E191A" w:rsidRDefault="004E191A" w:rsidP="00397F76">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78BF5047" w:rsidR="001B3B60" w:rsidRDefault="004E191A" w:rsidP="00397F76">
      <w:pPr>
        <w:pStyle w:val="NormalWeb"/>
      </w:pPr>
      <w:r>
        <w:br w:type="page"/>
      </w:r>
    </w:p>
    <w:p w14:paraId="6348DD3C" w14:textId="22DFC4C6" w:rsidR="00BD4748" w:rsidRDefault="006244F0" w:rsidP="00BD4748">
      <w:pPr>
        <w:pStyle w:val="NormalWeb"/>
        <w:ind w:firstLine="567"/>
        <w:jc w:val="right"/>
        <w:rPr>
          <w:rFonts w:cs="Arial"/>
          <w:b/>
        </w:rPr>
      </w:pPr>
      <w:r>
        <w:lastRenderedPageBreak/>
        <w:t xml:space="preserve"> </w:t>
      </w:r>
      <w:r w:rsidR="00BD4748">
        <w:rPr>
          <w:b/>
        </w:rPr>
        <w:t>Հավելված</w:t>
      </w:r>
      <w:r w:rsidR="00BD4748">
        <w:rPr>
          <w:rFonts w:cs="Arial"/>
          <w:b/>
        </w:rPr>
        <w:t xml:space="preserve"> 4.</w:t>
      </w:r>
      <w:r w:rsidR="00F24BB3">
        <w:rPr>
          <w:rFonts w:cs="Arial"/>
          <w:b/>
        </w:rPr>
        <w:t>1</w:t>
      </w:r>
    </w:p>
    <w:p w14:paraId="7D5C23A1" w14:textId="45287BAF" w:rsidR="00BD4748" w:rsidRDefault="00BD4748" w:rsidP="00BD4748">
      <w:pPr>
        <w:pStyle w:val="NormalWeb"/>
        <w:ind w:firstLine="567"/>
        <w:jc w:val="right"/>
        <w:rPr>
          <w:rFonts w:cs="Arial"/>
          <w:b/>
        </w:rPr>
      </w:pPr>
      <w:r>
        <w:t>«</w:t>
      </w:r>
      <w:r>
        <w:rPr>
          <w:b/>
        </w:rPr>
        <w:t>ԵՔ-ԲՄԱՇՁԲ-24/</w:t>
      </w:r>
      <w:r w:rsidR="00202FCA">
        <w:rPr>
          <w:b/>
        </w:rPr>
        <w:t>36</w:t>
      </w:r>
      <w:r>
        <w:t>»</w:t>
      </w:r>
      <w:r>
        <w:rPr>
          <w:b/>
          <w:lang w:val="es-ES"/>
        </w:rPr>
        <w:t>*</w:t>
      </w:r>
      <w:r>
        <w:rPr>
          <w:b/>
        </w:rPr>
        <w:t xml:space="preserve">  ծածկագրով</w:t>
      </w:r>
    </w:p>
    <w:p w14:paraId="52CFD9B6" w14:textId="77777777" w:rsidR="00BD4748" w:rsidRDefault="00BD4748" w:rsidP="00BD4748">
      <w:pPr>
        <w:pStyle w:val="NormalWeb"/>
        <w:ind w:firstLine="567"/>
        <w:jc w:val="right"/>
        <w:rPr>
          <w:b/>
        </w:rPr>
      </w:pPr>
      <w:r>
        <w:rPr>
          <w:b/>
        </w:rPr>
        <w:t>բաց</w:t>
      </w:r>
      <w:r>
        <w:rPr>
          <w:rFonts w:cs="Arial"/>
          <w:b/>
        </w:rPr>
        <w:t xml:space="preserve"> մրցույթի </w:t>
      </w:r>
      <w:r>
        <w:rPr>
          <w:b/>
        </w:rPr>
        <w:t>հրավերի</w:t>
      </w:r>
    </w:p>
    <w:p w14:paraId="0AE00FA2" w14:textId="77777777" w:rsidR="00BD4748" w:rsidRDefault="00BD4748" w:rsidP="00BD4748">
      <w:pPr>
        <w:pStyle w:val="NormalWeb"/>
        <w:ind w:firstLine="567"/>
        <w:jc w:val="right"/>
        <w:rPr>
          <w:b/>
        </w:rPr>
      </w:pPr>
    </w:p>
    <w:p w14:paraId="50C47EA3"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D3B0351"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7BFAF491" w14:textId="77777777" w:rsidR="00BD4748" w:rsidRDefault="00BD4748" w:rsidP="00BD4748">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65855D14" w14:textId="77777777" w:rsidR="00BD4748" w:rsidRDefault="00BD4748" w:rsidP="00BD4748">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850B297" w14:textId="77777777" w:rsidR="00BD4748" w:rsidRDefault="00BD4748" w:rsidP="00BD4748">
      <w:pPr>
        <w:rPr>
          <w:rFonts w:ascii="GHEA Grapalat" w:hAnsi="GHEA Grapalat" w:cs="GHEA Grapalat"/>
          <w:sz w:val="20"/>
          <w:szCs w:val="20"/>
          <w:lang w:val="hy-AM"/>
        </w:rPr>
      </w:pPr>
    </w:p>
    <w:p w14:paraId="5AE01B07" w14:textId="77777777" w:rsidR="00BD4748" w:rsidRDefault="00BD4748" w:rsidP="00BD474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279C304" w14:textId="77777777" w:rsidR="00BD4748" w:rsidRDefault="00BD4748" w:rsidP="00BD474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3B6ABC" w14:textId="77777777" w:rsidR="00BD4748" w:rsidRDefault="00BD4748" w:rsidP="00BD4748">
      <w:pPr>
        <w:ind w:firstLine="708"/>
        <w:jc w:val="both"/>
        <w:rPr>
          <w:rFonts w:ascii="GHEA Grapalat" w:hAnsi="GHEA Grapalat" w:cs="GHEA Grapalat"/>
          <w:sz w:val="20"/>
          <w:szCs w:val="20"/>
          <w:lang w:val="hy-AM"/>
        </w:rPr>
      </w:pPr>
    </w:p>
    <w:p w14:paraId="267A98EC" w14:textId="77777777" w:rsidR="00BD4748" w:rsidRDefault="00BD4748" w:rsidP="00BD4748">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առարկան</w:t>
      </w:r>
    </w:p>
    <w:p w14:paraId="48495B7E" w14:textId="77777777" w:rsidR="00BD4748" w:rsidRDefault="00BD4748" w:rsidP="00BD474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147CEBC" w14:textId="1EE81B89" w:rsidR="00BD4748" w:rsidRPr="005717CD" w:rsidRDefault="00BD4748" w:rsidP="00BD4748">
      <w:pPr>
        <w:numPr>
          <w:ilvl w:val="1"/>
          <w:numId w:val="7"/>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Pr="005717CD">
        <w:rPr>
          <w:rFonts w:ascii="GHEA Grapalat" w:hAnsi="GHEA Grapalat" w:cs="GHEA Grapalat"/>
          <w:sz w:val="20"/>
          <w:szCs w:val="20"/>
          <w:lang w:val="hy-AM"/>
        </w:rPr>
        <w:t>ԵՔ-ԲՄԱՇՁԲ-24/</w:t>
      </w:r>
      <w:r w:rsidR="00B4535F">
        <w:rPr>
          <w:rFonts w:ascii="GHEA Grapalat" w:hAnsi="GHEA Grapalat" w:cs="GHEA Grapalat"/>
          <w:sz w:val="20"/>
          <w:szCs w:val="20"/>
          <w:lang w:val="hy-AM"/>
        </w:rPr>
        <w:t>36</w:t>
      </w:r>
      <w:r w:rsidRPr="005717CD">
        <w:rPr>
          <w:rFonts w:ascii="GHEA Grapalat" w:hAnsi="GHEA Grapalat" w:cs="GHEA Grapalat"/>
          <w:sz w:val="20"/>
          <w:szCs w:val="20"/>
          <w:lang w:val="pt-BR"/>
        </w:rPr>
        <w:t>* ծածկագրով գնման ընթացակարգին:</w:t>
      </w:r>
    </w:p>
    <w:p w14:paraId="7AD2D397" w14:textId="77777777" w:rsidR="00BD4748" w:rsidRDefault="00BD4748" w:rsidP="00BD4748">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50C4B22"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3AB13D2"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24292C"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74C3435"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17BAA13" w14:textId="77777777" w:rsidR="00BD4748" w:rsidRDefault="00BD4748" w:rsidP="00BD4748">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038660E"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EB0080B"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023169A3" w14:textId="77777777" w:rsidR="00BD4748" w:rsidRDefault="00BD4748" w:rsidP="00BD4748">
      <w:pPr>
        <w:numPr>
          <w:ilvl w:val="1"/>
          <w:numId w:val="8"/>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3CAE4B50"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8BFF48"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66CD0EA6"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3B7D78F" w14:textId="77777777" w:rsidR="00BD4748" w:rsidRDefault="00BD4748" w:rsidP="00BD4748">
      <w:pPr>
        <w:jc w:val="both"/>
        <w:rPr>
          <w:rFonts w:ascii="GHEA Grapalat" w:hAnsi="GHEA Grapalat" w:cs="GHEA Grapalat"/>
          <w:sz w:val="20"/>
          <w:szCs w:val="20"/>
          <w:lang w:val="hy-AM"/>
        </w:rPr>
      </w:pPr>
    </w:p>
    <w:p w14:paraId="1ED58050" w14:textId="77777777" w:rsidR="00BD4748" w:rsidRDefault="00BD4748" w:rsidP="00BD4748">
      <w:pPr>
        <w:numPr>
          <w:ilvl w:val="0"/>
          <w:numId w:val="6"/>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7FA83E1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74633865"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D776983"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91792F2"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6D04E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96244EC" w14:textId="77777777" w:rsidR="00BD4748" w:rsidRDefault="00BD4748" w:rsidP="00BD4748">
      <w:pPr>
        <w:ind w:firstLine="567"/>
        <w:jc w:val="both"/>
        <w:rPr>
          <w:rFonts w:ascii="GHEA Grapalat" w:hAnsi="GHEA Grapalat" w:cs="GHEA Grapalat"/>
          <w:sz w:val="20"/>
          <w:szCs w:val="20"/>
          <w:lang w:val="hy-AM"/>
        </w:rPr>
      </w:pPr>
    </w:p>
    <w:p w14:paraId="09FAE941" w14:textId="77777777" w:rsidR="00BD4748" w:rsidRDefault="00BD4748" w:rsidP="00BD474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9D31C15" w14:textId="77777777" w:rsidR="00BD4748" w:rsidRDefault="00BD4748" w:rsidP="00BD474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2E937AF"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809F75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1627202"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68BCB9C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B2FD54B"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5167B74"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A8B0FD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33EBB13A"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3FADD27"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A030E43" w14:textId="77777777" w:rsidR="00BD4748" w:rsidRDefault="00BD4748" w:rsidP="00BD474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2470C2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5AAA696B" w14:textId="77777777" w:rsidR="00BD4748" w:rsidRDefault="00BD4748" w:rsidP="00BD4748">
      <w:pPr>
        <w:jc w:val="both"/>
        <w:rPr>
          <w:rFonts w:ascii="GHEA Grapalat" w:hAnsi="GHEA Grapalat"/>
          <w:sz w:val="18"/>
          <w:szCs w:val="18"/>
          <w:u w:val="single"/>
          <w:vertAlign w:val="superscript"/>
          <w:lang w:val="hy-AM"/>
        </w:rPr>
      </w:pPr>
    </w:p>
    <w:p w14:paraId="569B169F"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Կ.Տ</w:t>
      </w:r>
    </w:p>
    <w:p w14:paraId="16BFA90E" w14:textId="77777777" w:rsidR="00BD4748" w:rsidRDefault="00BD4748" w:rsidP="00BD4748">
      <w:pPr>
        <w:jc w:val="both"/>
        <w:rPr>
          <w:rFonts w:ascii="GHEA Grapalat" w:hAnsi="GHEA Grapalat"/>
          <w:sz w:val="20"/>
          <w:szCs w:val="20"/>
          <w:lang w:val="hy-AM"/>
        </w:rPr>
      </w:pPr>
    </w:p>
    <w:p w14:paraId="51C54903"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Օր/ամիս/տարի</w:t>
      </w:r>
    </w:p>
    <w:p w14:paraId="188EEA82" w14:textId="77777777" w:rsidR="00BD4748" w:rsidRDefault="00BD4748" w:rsidP="00BD4748">
      <w:pPr>
        <w:jc w:val="both"/>
        <w:rPr>
          <w:rFonts w:ascii="GHEA Grapalat" w:hAnsi="GHEA Grapalat"/>
          <w:sz w:val="18"/>
          <w:szCs w:val="18"/>
          <w:vertAlign w:val="superscript"/>
          <w:lang w:val="hy-AM"/>
        </w:rPr>
      </w:pPr>
    </w:p>
    <w:p w14:paraId="3DC73EB7" w14:textId="77777777" w:rsidR="00BD4748" w:rsidRDefault="00BD4748" w:rsidP="00BD4748">
      <w:pPr>
        <w:jc w:val="both"/>
        <w:rPr>
          <w:rFonts w:ascii="GHEA Grapalat" w:hAnsi="GHEA Grapalat" w:cs="GHEA Grapalat"/>
          <w:i/>
          <w:sz w:val="18"/>
          <w:szCs w:val="18"/>
          <w:lang w:val="hy-AM"/>
        </w:rPr>
      </w:pPr>
    </w:p>
    <w:p w14:paraId="1FBDC2E1" w14:textId="77777777" w:rsidR="00BD4748" w:rsidRDefault="00BD4748" w:rsidP="00BD4748">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4DEA07C1" w14:textId="77777777" w:rsidR="00BD4748" w:rsidRDefault="00BD4748" w:rsidP="00BD4748">
      <w:pPr>
        <w:pStyle w:val="NormalWeb"/>
        <w:ind w:firstLine="567"/>
        <w:jc w:val="right"/>
        <w:rPr>
          <w:b/>
        </w:rPr>
      </w:pPr>
      <w:r>
        <w:rPr>
          <w:b/>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D4748" w14:paraId="07931B2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86509" w14:textId="77777777" w:rsidR="00BD4748" w:rsidRDefault="00BD4748"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C88CFA7" w14:textId="77777777" w:rsidR="00BD4748" w:rsidRDefault="00BD4748" w:rsidP="00E42C63">
            <w:pPr>
              <w:jc w:val="center"/>
              <w:rPr>
                <w:rFonts w:ascii="GHEA Grapalat" w:hAnsi="GHEA Grapalat" w:cs="Arial"/>
                <w:bCs/>
                <w:i/>
                <w:sz w:val="20"/>
                <w:szCs w:val="20"/>
              </w:rPr>
            </w:pPr>
          </w:p>
        </w:tc>
      </w:tr>
      <w:tr w:rsidR="00BD4748" w14:paraId="65C208C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8566B5"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BD4748" w14:paraId="01965979"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D821D2"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BD4748" w14:paraId="2DD81FB3"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F324CF"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BD4748" w14:paraId="06F2D485"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744D6D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BD4748" w14:paraId="3454B73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CFA0B3"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BD4748" w14:paraId="39CDC2C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577B2"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BD4748" w14:paraId="5729C04D"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B6215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D4748" w14:paraId="13787D4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C31E90"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BD4748" w14:paraId="7E89807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6B46D8" w14:textId="77777777" w:rsidR="00BD4748" w:rsidRDefault="00BD4748"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66BA9130"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1257AD"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BD4748" w14:paraId="04FF4E9E"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60DCB2"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BD4748" w14:paraId="776D8F8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77AE7B"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BD4748" w14:paraId="3D9FB757"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282EFF"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BD4748" w14:paraId="2145E6C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49621E"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BD4748" w14:paraId="79F67DC2"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B22307" w14:textId="77777777" w:rsidR="00BD4748" w:rsidRPr="005717CD" w:rsidRDefault="00BD4748" w:rsidP="00E42C63">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BD4748" w14:paraId="38B2EAF6"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04380DA" w14:textId="77777777" w:rsidR="00BD4748"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BD4748" w14:paraId="66713D61"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42ECA8F3"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0C1A4261" w14:textId="77777777" w:rsidR="00BD4748" w:rsidRDefault="00BD4748" w:rsidP="00E42C63">
            <w:pPr>
              <w:rPr>
                <w:rFonts w:ascii="GHEA Grapalat" w:hAnsi="GHEA Grapalat" w:cs="Arial"/>
                <w:sz w:val="20"/>
                <w:szCs w:val="20"/>
              </w:rPr>
            </w:pPr>
          </w:p>
        </w:tc>
      </w:tr>
      <w:tr w:rsidR="00BD4748" w14:paraId="16216DD4"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214CB0A5" w14:textId="77777777" w:rsidR="00BD4748" w:rsidRDefault="00BD4748" w:rsidP="00E42C63">
            <w:pPr>
              <w:rPr>
                <w:rFonts w:ascii="GHEA Grapalat" w:hAnsi="GHEA Grapalat" w:cs="Arial"/>
                <w:sz w:val="20"/>
                <w:szCs w:val="20"/>
                <w:lang w:val="hy-AM"/>
              </w:rPr>
            </w:pPr>
          </w:p>
        </w:tc>
      </w:tr>
      <w:tr w:rsidR="00BD4748" w14:paraId="2B49431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F2739"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78107AF0" w14:textId="77777777" w:rsidR="00BD4748" w:rsidRDefault="00BD4748" w:rsidP="00E42C63">
            <w:pPr>
              <w:rPr>
                <w:rFonts w:ascii="GHEA Grapalat" w:hAnsi="GHEA Grapalat" w:cs="Sylfaen"/>
                <w:sz w:val="20"/>
                <w:szCs w:val="20"/>
                <w:lang w:val="ru-RU"/>
              </w:rPr>
            </w:pPr>
          </w:p>
        </w:tc>
      </w:tr>
      <w:tr w:rsidR="00BD4748" w14:paraId="7699E36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FDDF0"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74122171" w14:textId="77777777" w:rsidR="00BD4748" w:rsidRDefault="00BD4748" w:rsidP="00E42C63">
            <w:pPr>
              <w:rPr>
                <w:rFonts w:ascii="GHEA Grapalat" w:hAnsi="GHEA Grapalat" w:cs="Sylfaen"/>
                <w:sz w:val="20"/>
                <w:szCs w:val="20"/>
                <w:lang w:val="hy-AM"/>
              </w:rPr>
            </w:pPr>
          </w:p>
        </w:tc>
      </w:tr>
      <w:tr w:rsidR="00BD4748" w14:paraId="02BDEFBD"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8B61AA0" w14:textId="77777777" w:rsidR="00BD4748" w:rsidRDefault="00BD4748"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4D2819C1" w14:textId="77777777" w:rsidR="00BD4748" w:rsidRDefault="00BD4748" w:rsidP="00E42C63">
            <w:pPr>
              <w:rPr>
                <w:rFonts w:ascii="GHEA Grapalat" w:hAnsi="GHEA Grapalat" w:cs="Sylfaen"/>
                <w:sz w:val="20"/>
                <w:szCs w:val="20"/>
              </w:rPr>
            </w:pPr>
          </w:p>
          <w:p w14:paraId="1670F2B5"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061BCB52" w14:textId="77777777" w:rsidR="00BD4748" w:rsidRDefault="00BD4748" w:rsidP="00E42C63">
            <w:pPr>
              <w:rPr>
                <w:rFonts w:ascii="GHEA Grapalat" w:hAnsi="GHEA Grapalat" w:cs="Tahoma"/>
                <w:sz w:val="20"/>
                <w:szCs w:val="20"/>
              </w:rPr>
            </w:pPr>
          </w:p>
          <w:p w14:paraId="7353B9CA" w14:textId="77777777" w:rsidR="00BD4748" w:rsidRDefault="00BD4748" w:rsidP="00E42C63">
            <w:pPr>
              <w:rPr>
                <w:rFonts w:ascii="GHEA Grapalat" w:hAnsi="GHEA Grapalat" w:cs="Sylfaen"/>
                <w:sz w:val="20"/>
                <w:szCs w:val="20"/>
              </w:rPr>
            </w:pPr>
          </w:p>
          <w:p w14:paraId="6E0B72A4"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4839EBF3" w14:textId="77777777" w:rsidR="00BD4748" w:rsidRDefault="00BD4748" w:rsidP="00E42C63">
            <w:pPr>
              <w:rPr>
                <w:rFonts w:ascii="GHEA Grapalat" w:hAnsi="GHEA Grapalat" w:cs="Sylfaen"/>
                <w:sz w:val="20"/>
                <w:szCs w:val="20"/>
              </w:rPr>
            </w:pPr>
          </w:p>
          <w:p w14:paraId="711D922E"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167DE4CD"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Կ.Տ.</w:t>
            </w:r>
          </w:p>
          <w:p w14:paraId="76BF4A23" w14:textId="77777777" w:rsidR="00BD4748" w:rsidRDefault="00BD4748"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38C0D5D" w14:textId="77777777" w:rsidR="00BD4748" w:rsidRDefault="00BD4748"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4EE96AF2" w14:textId="77777777" w:rsidR="00BD4748" w:rsidRDefault="00BD4748" w:rsidP="00E42C63">
            <w:pPr>
              <w:jc w:val="right"/>
              <w:rPr>
                <w:rFonts w:ascii="GHEA Grapalat" w:hAnsi="GHEA Grapalat" w:cs="Sylfaen"/>
                <w:sz w:val="20"/>
                <w:szCs w:val="20"/>
              </w:rPr>
            </w:pPr>
          </w:p>
          <w:p w14:paraId="6BB8AEA9"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/____________________/</w:t>
            </w:r>
          </w:p>
          <w:p w14:paraId="2711870D" w14:textId="77777777" w:rsidR="00BD4748" w:rsidRDefault="00BD4748" w:rsidP="00E42C63">
            <w:pPr>
              <w:jc w:val="right"/>
              <w:rPr>
                <w:rFonts w:ascii="GHEA Grapalat" w:hAnsi="GHEA Grapalat" w:cs="Tahoma"/>
                <w:sz w:val="20"/>
                <w:szCs w:val="20"/>
              </w:rPr>
            </w:pPr>
          </w:p>
          <w:p w14:paraId="6676C8B9" w14:textId="77777777" w:rsidR="00BD4748" w:rsidRDefault="00BD4748" w:rsidP="00E42C63">
            <w:pPr>
              <w:jc w:val="right"/>
              <w:rPr>
                <w:rFonts w:ascii="GHEA Grapalat" w:hAnsi="GHEA Grapalat" w:cs="Tahoma"/>
                <w:sz w:val="20"/>
                <w:szCs w:val="20"/>
              </w:rPr>
            </w:pPr>
          </w:p>
          <w:p w14:paraId="75FF5A97"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60433695" w14:textId="77777777" w:rsidR="00BD4748" w:rsidRDefault="00BD4748" w:rsidP="00E42C63">
            <w:pPr>
              <w:jc w:val="right"/>
              <w:rPr>
                <w:rFonts w:ascii="GHEA Grapalat" w:hAnsi="GHEA Grapalat" w:cs="Sylfaen"/>
                <w:sz w:val="20"/>
                <w:szCs w:val="20"/>
              </w:rPr>
            </w:pPr>
          </w:p>
          <w:p w14:paraId="0D91E958" w14:textId="77777777" w:rsidR="00BD4748" w:rsidRDefault="00BD4748"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31B18812" w14:textId="77777777" w:rsidR="00BD4748" w:rsidRDefault="00BD4748" w:rsidP="00E42C63">
            <w:pPr>
              <w:jc w:val="right"/>
              <w:rPr>
                <w:rFonts w:ascii="GHEA Grapalat" w:hAnsi="GHEA Grapalat" w:cs="Sylfaen"/>
                <w:sz w:val="20"/>
                <w:szCs w:val="20"/>
              </w:rPr>
            </w:pPr>
          </w:p>
        </w:tc>
      </w:tr>
      <w:tr w:rsidR="00BD4748" w14:paraId="08B2E68E"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BA2C6E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3EB664D1" w14:textId="77777777" w:rsidR="00BD4748" w:rsidRDefault="00BD4748"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764673EC" w14:textId="77777777" w:rsidR="00BD4748" w:rsidRDefault="00BD4748"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7DA285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5749370A"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2ED15A64" w14:textId="77777777" w:rsidR="00BD4748" w:rsidRDefault="00BD4748" w:rsidP="00E42C63">
            <w:pPr>
              <w:rPr>
                <w:rFonts w:ascii="GHEA Grapalat" w:hAnsi="GHEA Grapalat" w:cs="Tahoma"/>
                <w:sz w:val="20"/>
                <w:szCs w:val="20"/>
              </w:rPr>
            </w:pPr>
          </w:p>
          <w:p w14:paraId="30858D6A" w14:textId="77777777" w:rsidR="00BD4748" w:rsidRDefault="00BD4748"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0E8EE23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1A8A29FC" w14:textId="77777777" w:rsidR="00BD4748" w:rsidRDefault="00BD4748" w:rsidP="00E42C63">
            <w:pPr>
              <w:jc w:val="right"/>
              <w:rPr>
                <w:rFonts w:ascii="GHEA Grapalat" w:hAnsi="GHEA Grapalat" w:cs="Tahoma"/>
                <w:sz w:val="20"/>
                <w:szCs w:val="20"/>
              </w:rPr>
            </w:pPr>
          </w:p>
          <w:p w14:paraId="41796AA2" w14:textId="77777777" w:rsidR="00BD4748" w:rsidRDefault="00BD4748" w:rsidP="00E42C63">
            <w:pPr>
              <w:jc w:val="right"/>
              <w:rPr>
                <w:rFonts w:ascii="GHEA Grapalat" w:hAnsi="GHEA Grapalat" w:cs="Tahoma"/>
                <w:sz w:val="20"/>
                <w:szCs w:val="20"/>
              </w:rPr>
            </w:pPr>
          </w:p>
          <w:p w14:paraId="69FCAAA1"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1D2AE444" w14:textId="77777777" w:rsidR="00BD4748" w:rsidRDefault="00BD4748"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1183CF43" w14:textId="77777777" w:rsidR="00BD4748" w:rsidRDefault="00BD4748" w:rsidP="00E42C63">
            <w:pPr>
              <w:jc w:val="right"/>
              <w:rPr>
                <w:rFonts w:ascii="GHEA Grapalat" w:hAnsi="GHEA Grapalat" w:cs="Arial"/>
                <w:sz w:val="20"/>
                <w:szCs w:val="20"/>
                <w:lang w:val="hy-AM"/>
              </w:rPr>
            </w:pPr>
          </w:p>
        </w:tc>
      </w:tr>
      <w:tr w:rsidR="00BD4748" w14:paraId="284B6F63"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52438551" w14:textId="77777777" w:rsidR="00BD4748" w:rsidRDefault="00BD4748" w:rsidP="00E42C63">
            <w:pPr>
              <w:rPr>
                <w:rFonts w:ascii="GHEA Grapalat" w:hAnsi="GHEA Grapalat" w:cs="Sylfaen"/>
                <w:sz w:val="20"/>
                <w:szCs w:val="20"/>
              </w:rPr>
            </w:pPr>
            <w:r>
              <w:rPr>
                <w:rFonts w:ascii="GHEA Grapalat" w:hAnsi="GHEA Grapalat" w:cs="Sylfaen"/>
                <w:sz w:val="20"/>
                <w:szCs w:val="20"/>
              </w:rPr>
              <w:lastRenderedPageBreak/>
              <w:t>24.բ.                                                       Կ.Տ.</w:t>
            </w:r>
          </w:p>
          <w:p w14:paraId="035E42F4" w14:textId="77777777" w:rsidR="00BD4748" w:rsidRDefault="00BD4748" w:rsidP="00E42C63">
            <w:pPr>
              <w:rPr>
                <w:rFonts w:ascii="GHEA Grapalat" w:hAnsi="GHEA Grapalat" w:cs="Sylfaen"/>
                <w:sz w:val="20"/>
                <w:szCs w:val="20"/>
              </w:rPr>
            </w:pPr>
          </w:p>
          <w:p w14:paraId="523B4BE7" w14:textId="77777777" w:rsidR="00BD4748" w:rsidRDefault="00BD4748" w:rsidP="00E42C63">
            <w:pPr>
              <w:rPr>
                <w:rFonts w:ascii="GHEA Grapalat" w:hAnsi="GHEA Grapalat" w:cs="Sylfaen"/>
                <w:sz w:val="20"/>
                <w:szCs w:val="20"/>
              </w:rPr>
            </w:pPr>
          </w:p>
          <w:p w14:paraId="47DBBEC6"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5432944F" w14:textId="77777777" w:rsidR="00BD4748" w:rsidRDefault="00BD4748" w:rsidP="00E42C63">
            <w:pPr>
              <w:rPr>
                <w:rFonts w:ascii="GHEA Grapalat" w:hAnsi="GHEA Grapalat" w:cs="Sylfaen"/>
                <w:sz w:val="20"/>
                <w:szCs w:val="20"/>
              </w:rPr>
            </w:pPr>
          </w:p>
          <w:p w14:paraId="3370877F"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7F0AE315" w14:textId="77777777" w:rsidR="00BD4748" w:rsidRDefault="00BD4748"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B6959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23.բ.                                                                 Կ.Տ.    </w:t>
            </w:r>
          </w:p>
          <w:p w14:paraId="7A9495BE" w14:textId="77777777" w:rsidR="00BD4748" w:rsidRDefault="00BD4748" w:rsidP="00E42C63">
            <w:pPr>
              <w:rPr>
                <w:rFonts w:ascii="GHEA Grapalat" w:hAnsi="GHEA Grapalat" w:cs="Sylfaen"/>
                <w:sz w:val="20"/>
                <w:szCs w:val="20"/>
              </w:rPr>
            </w:pPr>
          </w:p>
          <w:p w14:paraId="31419176"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3B762406" w14:textId="77777777" w:rsidR="00BD4748" w:rsidRDefault="00BD4748" w:rsidP="00E42C63">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3E50D0F2" w14:textId="77777777" w:rsidR="00BD4748" w:rsidRDefault="00BD4748" w:rsidP="00E42C63">
            <w:pPr>
              <w:rPr>
                <w:rFonts w:ascii="GHEA Grapalat" w:hAnsi="GHEA Grapalat" w:cs="Sylfaen"/>
                <w:sz w:val="20"/>
                <w:szCs w:val="20"/>
              </w:rPr>
            </w:pPr>
          </w:p>
          <w:p w14:paraId="3D6CBACB" w14:textId="77777777" w:rsidR="00BD4748" w:rsidRDefault="00BD4748" w:rsidP="00E42C63">
            <w:pPr>
              <w:rPr>
                <w:rFonts w:ascii="GHEA Grapalat" w:hAnsi="GHEA Grapalat" w:cs="Sylfaen"/>
                <w:sz w:val="20"/>
                <w:szCs w:val="20"/>
              </w:rPr>
            </w:pPr>
          </w:p>
          <w:p w14:paraId="0F46C049" w14:textId="77777777" w:rsidR="00BD4748" w:rsidRDefault="00BD4748" w:rsidP="00E42C63">
            <w:pPr>
              <w:jc w:val="right"/>
              <w:rPr>
                <w:rFonts w:ascii="GHEA Grapalat" w:hAnsi="GHEA Grapalat" w:cs="Arial"/>
                <w:sz w:val="20"/>
                <w:szCs w:val="20"/>
              </w:rPr>
            </w:pPr>
          </w:p>
        </w:tc>
      </w:tr>
    </w:tbl>
    <w:p w14:paraId="70FCEBA6"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E93278"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5A42067A"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FF4AD7"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29E6EFC0"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1B8863D5" w14:textId="77777777" w:rsidR="00BD4748" w:rsidRDefault="00BD4748" w:rsidP="00BD4748">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A6A9601" w14:textId="77777777" w:rsidR="00BD4748" w:rsidRDefault="00BD4748" w:rsidP="00BD4748">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60983F9" w14:textId="77777777" w:rsidR="00BD4748" w:rsidRDefault="00BD4748" w:rsidP="00BD474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BD4748" w14:paraId="52DB2DE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618B89A" w14:textId="77777777" w:rsidR="00BD4748" w:rsidRDefault="00BD4748"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D6EE149" w14:textId="77777777" w:rsidR="00BD4748" w:rsidRDefault="00BD4748"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C57262"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5EC1CA4E"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B7AEEB9" w14:textId="77777777" w:rsidR="00BD4748" w:rsidRDefault="00BD4748"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4625079F" w14:textId="77777777" w:rsidR="00BD4748" w:rsidRDefault="00BD4748"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5A2457E"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0D50A760"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A31D4FB"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14C4897D" w14:textId="77777777" w:rsidR="00BD4748" w:rsidRDefault="00BD4748"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BD4748" w14:paraId="3FD67D0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D7C677C" w14:textId="77777777" w:rsidR="00BD4748" w:rsidRDefault="00BD4748"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89AC9D9" w14:textId="77777777" w:rsidR="00BD4748" w:rsidRDefault="00BD4748"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53E86D1" w14:textId="77777777" w:rsidR="00BD4748" w:rsidRDefault="00BD4748"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AC6B281" w14:textId="77777777" w:rsidR="00BD4748" w:rsidRDefault="00BD4748"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53BAC9A4" w14:textId="77777777" w:rsidR="00BD4748" w:rsidRDefault="00BD4748" w:rsidP="00E42C63">
            <w:pPr>
              <w:jc w:val="center"/>
              <w:rPr>
                <w:rFonts w:ascii="GHEA Grapalat" w:hAnsi="GHEA Grapalat"/>
                <w:b/>
                <w:sz w:val="20"/>
                <w:szCs w:val="20"/>
              </w:rPr>
            </w:pPr>
            <w:r>
              <w:rPr>
                <w:rFonts w:ascii="GHEA Grapalat" w:hAnsi="GHEA Grapalat"/>
                <w:b/>
                <w:sz w:val="20"/>
                <w:szCs w:val="20"/>
              </w:rPr>
              <w:t>5</w:t>
            </w:r>
          </w:p>
        </w:tc>
      </w:tr>
      <w:tr w:rsidR="00BD4748" w14:paraId="1FD4BAA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288722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911E5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5468C7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883B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B5D92C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BD4748" w14:paraId="2C1B7AD6" w14:textId="77777777" w:rsidTr="00E42C63">
        <w:tc>
          <w:tcPr>
            <w:tcW w:w="720" w:type="dxa"/>
            <w:tcBorders>
              <w:top w:val="single" w:sz="4" w:space="0" w:color="auto"/>
              <w:left w:val="single" w:sz="4" w:space="0" w:color="auto"/>
              <w:bottom w:val="single" w:sz="4" w:space="0" w:color="auto"/>
              <w:right w:val="single" w:sz="4" w:space="0" w:color="auto"/>
            </w:tcBorders>
          </w:tcPr>
          <w:p w14:paraId="3F088044" w14:textId="77777777" w:rsidR="00BD4748" w:rsidRDefault="00BD4748" w:rsidP="00E42C63">
            <w:pPr>
              <w:pStyle w:val="NormalWeb"/>
              <w:numPr>
                <w:ilvl w:val="0"/>
                <w:numId w:val="9"/>
              </w:numPr>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442D7902"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F88266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537289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01D38D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BD4748" w14:paraId="31E6463A" w14:textId="77777777" w:rsidTr="00E42C63">
        <w:tc>
          <w:tcPr>
            <w:tcW w:w="720" w:type="dxa"/>
            <w:tcBorders>
              <w:top w:val="single" w:sz="4" w:space="0" w:color="auto"/>
              <w:left w:val="single" w:sz="4" w:space="0" w:color="auto"/>
              <w:bottom w:val="single" w:sz="4" w:space="0" w:color="auto"/>
              <w:right w:val="single" w:sz="4" w:space="0" w:color="auto"/>
            </w:tcBorders>
          </w:tcPr>
          <w:p w14:paraId="354423A8" w14:textId="77777777" w:rsidR="00BD4748" w:rsidRDefault="00BD4748" w:rsidP="00E42C63">
            <w:pPr>
              <w:pStyle w:val="NormalWeb"/>
              <w:numPr>
                <w:ilvl w:val="0"/>
                <w:numId w:val="9"/>
              </w:numPr>
              <w:ind w:hanging="436"/>
              <w:jc w:val="both"/>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1218BB8D"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9DFC9B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49715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8E72AC" w14:textId="77777777" w:rsidR="00BD4748" w:rsidRDefault="00BD4748"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0D1F665" w14:textId="77777777" w:rsidR="00BD4748" w:rsidRDefault="00BD4748"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BD4748" w14:paraId="1E2D8467" w14:textId="77777777" w:rsidTr="00E42C63">
        <w:tc>
          <w:tcPr>
            <w:tcW w:w="720" w:type="dxa"/>
            <w:tcBorders>
              <w:top w:val="single" w:sz="4" w:space="0" w:color="auto"/>
              <w:left w:val="single" w:sz="4" w:space="0" w:color="auto"/>
              <w:bottom w:val="single" w:sz="4" w:space="0" w:color="auto"/>
              <w:right w:val="single" w:sz="4" w:space="0" w:color="auto"/>
            </w:tcBorders>
          </w:tcPr>
          <w:p w14:paraId="6A20E820" w14:textId="77777777" w:rsidR="00BD4748" w:rsidRDefault="00BD4748" w:rsidP="00E42C63">
            <w:pPr>
              <w:pStyle w:val="NormalWeb"/>
              <w:numPr>
                <w:ilvl w:val="0"/>
                <w:numId w:val="9"/>
              </w:numPr>
              <w:ind w:hanging="436"/>
              <w:jc w:val="both"/>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0B75F14A" w14:textId="77777777" w:rsidR="00BD4748" w:rsidRDefault="00BD4748" w:rsidP="00E42C63">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6B6594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C8CF2B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48D14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290F5AB" w14:textId="77777777" w:rsidR="00BD4748" w:rsidRDefault="00BD4748"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CC0316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33D30B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6D83D43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5724BF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D8AC2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F5220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2A05717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433543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031C2A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0064FB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D2E379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1186B2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10D3D7A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B57220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DDDF05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365A0FD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81ED44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C320A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5C7A3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C8AB0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44AD46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8C186F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36387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1C52F8B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1B96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B661A8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71390F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0F5A341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66BC12A"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2EDE348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D92422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F0109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5CE59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8480E5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5B179A6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8CF0B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3FC0D6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799F4B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4EE0D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51433FA" w14:textId="77777777" w:rsidR="00BD4748" w:rsidRDefault="00BD4748"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31AE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2DA9C79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38A4D83"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BCC5EF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A6556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CB8E08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B89D7C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022702F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253ADEC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B1AD0"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732093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3C48B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6310AD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27A34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1284D32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81E25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7D6321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BDB6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C2C79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12BB2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45957A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618FBD1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CA6249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5CD6740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A2DC26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886BF8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6F8CE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7CECA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BD4748" w:rsidRPr="008C2AB8" w14:paraId="4AA6F79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25660A4"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26C65762"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22132258"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319585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0E5F01A9"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DCF7421"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BD4748" w14:paraId="2966035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2765C51"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1C042D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7D089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404C5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BBE2A3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rsidRPr="008C2AB8" w14:paraId="6AE90F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99B7434"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6BC5C6E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D6D82B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D3C497A"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5CDB7A2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BD4748" w14:paraId="0B6300B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9FC78C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5B23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11EFA96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242BF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5AD8E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2E3D93FC"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BD4748" w:rsidRPr="008C2AB8" w14:paraId="0347E9F7"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1F41F9"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7A32D0F5"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A874F9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4057F85" w14:textId="77777777" w:rsidR="00BD4748" w:rsidRDefault="00BD4748"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61F9CA1C" w14:textId="77777777" w:rsidR="00BD4748" w:rsidRDefault="00BD4748"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46CB883C"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09364D8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BD4748" w14:paraId="611E2F9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8E760A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5F72C7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154920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7364E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9F2882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85ED7CC"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989A8D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BD4748" w:rsidRPr="008C2AB8" w14:paraId="6AB45CC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13BF1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3697BBE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60FD31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21510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2F2EC6"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A222D9B" w14:textId="77777777" w:rsidR="00BD4748" w:rsidRDefault="00BD4748"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C3C7EA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67D4BE36"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792181F" w14:textId="77777777" w:rsidR="00BD4748" w:rsidRDefault="00BD4748" w:rsidP="00E42C63">
            <w:pPr>
              <w:jc w:val="center"/>
              <w:rPr>
                <w:rFonts w:ascii="GHEA Grapalat" w:hAnsi="GHEA Grapalat"/>
                <w:sz w:val="20"/>
                <w:szCs w:val="20"/>
                <w:lang w:val="hy-AM"/>
              </w:rPr>
            </w:pPr>
          </w:p>
        </w:tc>
      </w:tr>
      <w:tr w:rsidR="00BD4748" w:rsidRPr="008C2AB8" w14:paraId="4B11B774"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4589111" w14:textId="77777777" w:rsidR="00BD4748" w:rsidRDefault="00BD4748"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74C2114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1E35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E7EB9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4D4665E3"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20BF815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DD2CD0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BD4748" w14:paraId="4B7DFBB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1B7B27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F47149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4EEB58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B6315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4C8FAC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EE3FD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8EAD64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B2F63E4" w14:textId="77777777" w:rsidR="00BD4748" w:rsidRDefault="00BD4748"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41800B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7DF382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791BC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162CBB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D22F00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505F090B"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BD4748" w14:paraId="6D81105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BD949"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13B776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6143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55207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BCB1C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056F05" w14:textId="77777777" w:rsidR="00BD4748" w:rsidRDefault="00BD4748" w:rsidP="00E42C63">
            <w:pPr>
              <w:jc w:val="center"/>
              <w:rPr>
                <w:rFonts w:ascii="GHEA Grapalat" w:hAnsi="GHEA Grapalat"/>
                <w:sz w:val="20"/>
                <w:szCs w:val="20"/>
              </w:rPr>
            </w:pPr>
          </w:p>
        </w:tc>
      </w:tr>
      <w:tr w:rsidR="00BD4748" w14:paraId="7C7D7C65"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0B5BFD26" w14:textId="77777777" w:rsidR="00BD4748" w:rsidRDefault="00BD4748"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30B48E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2F7FB2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6A634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26F74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D19CE9" w14:textId="77777777" w:rsidR="00BD4748" w:rsidRDefault="00BD4748" w:rsidP="00E42C63">
            <w:pPr>
              <w:jc w:val="center"/>
              <w:rPr>
                <w:rFonts w:ascii="GHEA Grapalat" w:hAnsi="GHEA Grapalat"/>
                <w:sz w:val="20"/>
                <w:szCs w:val="20"/>
              </w:rPr>
            </w:pPr>
          </w:p>
        </w:tc>
      </w:tr>
      <w:tr w:rsidR="00BD4748" w14:paraId="4DB42CA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51A2227" w14:textId="77777777" w:rsidR="00BD4748" w:rsidRDefault="00BD4748"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069D2EED"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71DFE3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AE155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7670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BB4447B" w14:textId="77777777" w:rsidR="00BD4748" w:rsidRDefault="00BD4748" w:rsidP="00E42C63">
            <w:pPr>
              <w:jc w:val="center"/>
              <w:rPr>
                <w:rFonts w:ascii="GHEA Grapalat" w:hAnsi="GHEA Grapalat"/>
                <w:sz w:val="20"/>
                <w:szCs w:val="20"/>
              </w:rPr>
            </w:pPr>
          </w:p>
        </w:tc>
      </w:tr>
      <w:tr w:rsidR="00BD4748" w14:paraId="3605B2A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0DF67"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C272DC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613664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47CD3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A97C65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A1B766" w14:textId="77777777" w:rsidR="00BD4748" w:rsidRDefault="00BD4748" w:rsidP="00E42C63">
            <w:pPr>
              <w:jc w:val="center"/>
              <w:rPr>
                <w:rFonts w:ascii="GHEA Grapalat" w:hAnsi="GHEA Grapalat"/>
                <w:sz w:val="20"/>
                <w:szCs w:val="20"/>
              </w:rPr>
            </w:pPr>
          </w:p>
        </w:tc>
      </w:tr>
      <w:tr w:rsidR="00BD4748" w14:paraId="5EE2381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3A3680B"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EDB2A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8F6013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9A62F1"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4DD292F6"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5CD849" w14:textId="77777777" w:rsidR="00BD4748" w:rsidRDefault="00BD4748" w:rsidP="00E42C63">
            <w:pPr>
              <w:jc w:val="center"/>
              <w:rPr>
                <w:rFonts w:ascii="GHEA Grapalat" w:hAnsi="GHEA Grapalat"/>
                <w:sz w:val="20"/>
                <w:szCs w:val="20"/>
              </w:rPr>
            </w:pPr>
          </w:p>
        </w:tc>
      </w:tr>
      <w:tr w:rsidR="00BD4748" w14:paraId="3396787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78EC6D0"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B6DE81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26D7B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D2C3E4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155D25F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876E12" w14:textId="77777777" w:rsidR="00BD4748" w:rsidRDefault="00BD4748" w:rsidP="00E42C63">
            <w:pPr>
              <w:jc w:val="center"/>
              <w:rPr>
                <w:rFonts w:ascii="GHEA Grapalat" w:hAnsi="GHEA Grapalat"/>
                <w:sz w:val="20"/>
                <w:szCs w:val="20"/>
              </w:rPr>
            </w:pPr>
          </w:p>
        </w:tc>
      </w:tr>
    </w:tbl>
    <w:p w14:paraId="3682CFD9" w14:textId="2E9925FC" w:rsidR="006244F0" w:rsidRPr="00BD4748" w:rsidRDefault="006244F0" w:rsidP="00397F76">
      <w:pPr>
        <w:pStyle w:val="NormalWeb"/>
        <w:rPr>
          <w:lang w:val="en-US"/>
        </w:rPr>
      </w:pPr>
    </w:p>
    <w:p w14:paraId="127DB9A3" w14:textId="77777777" w:rsidR="00BD4748" w:rsidRDefault="00BD4748" w:rsidP="00397F76">
      <w:pPr>
        <w:pStyle w:val="NormalWeb"/>
      </w:pPr>
    </w:p>
    <w:p w14:paraId="596FA4CC" w14:textId="77777777" w:rsidR="00BD4748" w:rsidRDefault="00BD4748" w:rsidP="00397F76">
      <w:pPr>
        <w:pStyle w:val="NormalWeb"/>
      </w:pPr>
    </w:p>
    <w:p w14:paraId="32B193D0" w14:textId="77777777" w:rsidR="007325FC" w:rsidRDefault="007325FC" w:rsidP="00397F76">
      <w:pPr>
        <w:pStyle w:val="NormalWeb"/>
      </w:pPr>
    </w:p>
    <w:p w14:paraId="1259304E" w14:textId="77777777" w:rsidR="007325FC" w:rsidRDefault="007325FC" w:rsidP="00397F76">
      <w:pPr>
        <w:pStyle w:val="NormalWeb"/>
      </w:pPr>
    </w:p>
    <w:p w14:paraId="2538C151" w14:textId="77777777" w:rsidR="007325FC" w:rsidRDefault="007325FC" w:rsidP="00397F76">
      <w:pPr>
        <w:pStyle w:val="NormalWeb"/>
      </w:pPr>
    </w:p>
    <w:p w14:paraId="47AE8C6A" w14:textId="77777777" w:rsidR="007325FC" w:rsidRDefault="007325FC" w:rsidP="00397F76">
      <w:pPr>
        <w:pStyle w:val="NormalWeb"/>
      </w:pPr>
    </w:p>
    <w:p w14:paraId="4F9E59BD" w14:textId="77777777" w:rsidR="007325FC" w:rsidRDefault="007325FC" w:rsidP="00397F76">
      <w:pPr>
        <w:pStyle w:val="NormalWeb"/>
      </w:pPr>
    </w:p>
    <w:p w14:paraId="69BF64FC" w14:textId="77777777" w:rsidR="007325FC" w:rsidRDefault="007325FC" w:rsidP="00397F76">
      <w:pPr>
        <w:pStyle w:val="NormalWeb"/>
      </w:pPr>
    </w:p>
    <w:p w14:paraId="75135904" w14:textId="77777777" w:rsidR="007325FC" w:rsidRDefault="007325FC" w:rsidP="00397F76">
      <w:pPr>
        <w:pStyle w:val="NormalWeb"/>
      </w:pPr>
    </w:p>
    <w:p w14:paraId="0CA497F5" w14:textId="77777777" w:rsidR="007325FC" w:rsidRDefault="007325FC" w:rsidP="00397F76">
      <w:pPr>
        <w:pStyle w:val="NormalWeb"/>
      </w:pPr>
    </w:p>
    <w:p w14:paraId="6DC06E9C" w14:textId="77777777" w:rsidR="007325FC" w:rsidRDefault="007325FC" w:rsidP="00397F76">
      <w:pPr>
        <w:pStyle w:val="NormalWeb"/>
      </w:pPr>
    </w:p>
    <w:p w14:paraId="6DEDCF6D" w14:textId="77777777" w:rsidR="00BD4748" w:rsidRDefault="00BD4748" w:rsidP="00397F76">
      <w:pPr>
        <w:pStyle w:val="NormalWeb"/>
      </w:pPr>
    </w:p>
    <w:p w14:paraId="228BABC1" w14:textId="77777777" w:rsidR="00BD4748" w:rsidRDefault="00BD4748" w:rsidP="00397F76">
      <w:pPr>
        <w:pStyle w:val="NormalWeb"/>
      </w:pPr>
    </w:p>
    <w:p w14:paraId="5C497EF1" w14:textId="573B8C8C" w:rsidR="004E191A" w:rsidRPr="009F5EB7" w:rsidRDefault="004E191A" w:rsidP="00397F76">
      <w:pPr>
        <w:pStyle w:val="NormalWeb"/>
        <w:rPr>
          <w:rFonts w:cs="Arial"/>
        </w:rPr>
      </w:pPr>
      <w:r w:rsidRPr="009F5EB7">
        <w:t>Հավելված</w:t>
      </w:r>
      <w:r w:rsidRPr="009F5EB7">
        <w:rPr>
          <w:rFonts w:cs="Arial"/>
        </w:rPr>
        <w:t xml:space="preserve"> 5</w:t>
      </w:r>
    </w:p>
    <w:p w14:paraId="0A97C842" w14:textId="58142CD9" w:rsidR="004E191A" w:rsidRPr="009F5EB7" w:rsidRDefault="004E191A" w:rsidP="00397F76">
      <w:pPr>
        <w:pStyle w:val="NormalWeb"/>
        <w:rPr>
          <w:rFonts w:cs="Arial"/>
        </w:rPr>
      </w:pPr>
      <w:r w:rsidRPr="009F5EB7">
        <w:t>«</w:t>
      </w:r>
      <w:r w:rsidR="008B1CD2" w:rsidRPr="009F5EB7">
        <w:t>ԵՔ-ԲՄԱՇՁԲ-</w:t>
      </w:r>
      <w:r w:rsidR="001D151A">
        <w:t>24/36</w:t>
      </w:r>
      <w:r w:rsidRPr="009F5EB7">
        <w:t>»</w:t>
      </w:r>
      <w:r w:rsidRPr="009F5EB7">
        <w:rPr>
          <w:lang w:val="es-ES"/>
        </w:rPr>
        <w:t>*</w:t>
      </w:r>
      <w:r w:rsidRPr="009F5EB7">
        <w:t xml:space="preserve">  ծածկագրով</w:t>
      </w:r>
    </w:p>
    <w:p w14:paraId="7BEA443F" w14:textId="77777777" w:rsidR="004E191A" w:rsidRPr="009F5EB7" w:rsidRDefault="004E191A" w:rsidP="00397F76">
      <w:pPr>
        <w:pStyle w:val="NormalWeb"/>
      </w:pPr>
      <w:r w:rsidRPr="009F5EB7">
        <w:t>բաց</w:t>
      </w:r>
      <w:r w:rsidRPr="009F5EB7">
        <w:rPr>
          <w:rFonts w:cs="Arial"/>
        </w:rPr>
        <w:t xml:space="preserve"> մրցույթի </w:t>
      </w:r>
      <w:r w:rsidRPr="009F5EB7">
        <w:t>հրավերի</w:t>
      </w:r>
    </w:p>
    <w:p w14:paraId="65490E89" w14:textId="77777777" w:rsidR="004E191A" w:rsidRDefault="004E191A" w:rsidP="00397F76">
      <w:pPr>
        <w:pStyle w:val="NormalWeb"/>
      </w:pPr>
    </w:p>
    <w:p w14:paraId="3EBF7C1B" w14:textId="77777777" w:rsidR="004E191A" w:rsidRDefault="004E191A" w:rsidP="00397F76">
      <w:pPr>
        <w:pStyle w:val="NormalWeb"/>
        <w:rPr>
          <w:rStyle w:val="Strong"/>
        </w:rPr>
      </w:pPr>
      <w:r>
        <w:rPr>
          <w:rStyle w:val="Strong"/>
        </w:rPr>
        <w:t>ԵՐԱՇԽԻՔ N __________</w:t>
      </w:r>
    </w:p>
    <w:p w14:paraId="5308E595" w14:textId="65926875" w:rsidR="004E191A" w:rsidRPr="00036665" w:rsidRDefault="004E191A" w:rsidP="009F5EB7">
      <w:pPr>
        <w:jc w:val="center"/>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397F76">
      <w:pPr>
        <w:pStyle w:val="NormalWeb"/>
        <w:rPr>
          <w:rStyle w:val="Strong"/>
          <w:rFonts w:ascii="Times New Roman" w:hAnsi="Times New Roman"/>
        </w:rPr>
      </w:pPr>
    </w:p>
    <w:p w14:paraId="50D33DD0" w14:textId="77777777" w:rsidR="004E191A" w:rsidRDefault="004E191A" w:rsidP="00397F76">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397F76">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397F76">
      <w:pPr>
        <w:pStyle w:val="NormalWeb"/>
        <w:rPr>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ընտրված մասնակցի անվանումը </w:t>
      </w:r>
    </w:p>
    <w:p w14:paraId="2A9D7FC0" w14:textId="77777777" w:rsidR="004E191A" w:rsidRDefault="004E191A" w:rsidP="00397F76">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397F76">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397F76">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397F76">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397F76">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6C94D773" w14:textId="77777777" w:rsidR="004E191A" w:rsidRDefault="004E191A" w:rsidP="00397F76">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397F76">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397F76">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397F76">
      <w:pPr>
        <w:pStyle w:val="NormalWeb"/>
      </w:pPr>
      <w:r>
        <w:t>3. Սույն երաշխիքն անհետկանչելի է:</w:t>
      </w:r>
    </w:p>
    <w:p w14:paraId="566E89DF" w14:textId="77777777" w:rsidR="004E191A" w:rsidRDefault="004E191A" w:rsidP="00397F76">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397F76">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397F76">
      <w:pPr>
        <w:pStyle w:val="NormalWeb"/>
        <w:rPr>
          <w:vertAlign w:val="superscript"/>
        </w:rPr>
      </w:pPr>
      <w:r>
        <w:rPr>
          <w:vertAlign w:val="superscript"/>
        </w:rPr>
        <w:t xml:space="preserve">                                   կնքվելիք պայմանագրի համարը </w:t>
      </w:r>
    </w:p>
    <w:p w14:paraId="79E63D45" w14:textId="77777777" w:rsidR="004E191A" w:rsidRDefault="004E191A" w:rsidP="00397F76">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397F76">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fldChar w:fldCharType="begin"/>
      </w:r>
      <w:r>
        <w:instrText>HYPERLINK "mailto:gor.muradyan@yerevan.am"</w:instrText>
      </w:r>
      <w:r>
        <w:fldChar w:fldCharType="separate"/>
      </w:r>
      <w:r w:rsidR="006244F0" w:rsidRPr="00FF2B6A">
        <w:rPr>
          <w:rStyle w:val="Hyperlink"/>
        </w:rPr>
        <w:t>gor.muradyan@yerevan.am</w:t>
      </w:r>
      <w:r>
        <w:rPr>
          <w:rStyle w:val="Hyperlink"/>
        </w:rPr>
        <w:fldChar w:fldCharType="end"/>
      </w:r>
      <w:r>
        <w:rPr>
          <w:color w:val="000000"/>
        </w:rPr>
        <w:t xml:space="preserve"> </w:t>
      </w:r>
      <w:r>
        <w:t xml:space="preserve">էլեկտրոնային փոստի հասցեին։     </w:t>
      </w:r>
    </w:p>
    <w:p w14:paraId="7B13EB51" w14:textId="77777777" w:rsidR="004E191A" w:rsidRDefault="004E191A" w:rsidP="00397F76">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397F76">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397F76">
      <w:pPr>
        <w:pStyle w:val="NormalWeb"/>
        <w:rPr>
          <w:vertAlign w:val="superscript"/>
        </w:rPr>
      </w:pPr>
      <w:r>
        <w:rPr>
          <w:vertAlign w:val="superscript"/>
        </w:rPr>
        <w:t xml:space="preserve">                          կնքվելիք պայմանագրի համարը </w:t>
      </w:r>
    </w:p>
    <w:p w14:paraId="25C873C7" w14:textId="77777777" w:rsidR="004E191A" w:rsidRDefault="004E191A" w:rsidP="00397F76">
      <w:pPr>
        <w:pStyle w:val="NormalWeb"/>
      </w:pPr>
      <w:r>
        <w:t xml:space="preserve"> փոփոխությունների, լրացուցիչ համաձայնագրերի պատճենները.</w:t>
      </w:r>
    </w:p>
    <w:p w14:paraId="160E68CB" w14:textId="77777777" w:rsidR="004E191A" w:rsidRDefault="004E191A" w:rsidP="00397F76">
      <w:pPr>
        <w:pStyle w:val="NormalWeb"/>
      </w:pPr>
      <w:r>
        <w:t xml:space="preserve">2) բենեֆիցիարի կողմից պայմանագիրը միակողմանի լուծելու մասին </w:t>
      </w:r>
      <w:r>
        <w:fldChar w:fldCharType="begin"/>
      </w:r>
      <w:r>
        <w:instrText>HYPERLINK "http://www.procurement.am"</w:instrText>
      </w:r>
      <w:r>
        <w:fldChar w:fldCharType="separate"/>
      </w:r>
      <w:r>
        <w:rPr>
          <w:rStyle w:val="Hyperlink"/>
        </w:rPr>
        <w:t>www.procurement.am</w:t>
      </w:r>
      <w:r>
        <w:rPr>
          <w:rStyle w:val="Hyperlink"/>
        </w:rPr>
        <w:fldChar w:fldCharType="end"/>
      </w:r>
      <w:r>
        <w:t xml:space="preserve"> հասցեով գործող տեղեկագրում հրապարակած ծանուցումը:</w:t>
      </w:r>
    </w:p>
    <w:p w14:paraId="41D702DF" w14:textId="77777777" w:rsidR="004E191A" w:rsidRDefault="004E191A" w:rsidP="00397F76">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397F76">
      <w:pPr>
        <w:pStyle w:val="NormalWeb"/>
      </w:pPr>
      <w:r>
        <w:t>8. Երաշխիք տվող անձը մերժում է բենեֆիցիարի պահանջը, եթե`</w:t>
      </w:r>
    </w:p>
    <w:p w14:paraId="444ACF48" w14:textId="77777777" w:rsidR="004E191A" w:rsidRDefault="004E191A" w:rsidP="00397F76">
      <w:pPr>
        <w:pStyle w:val="NormalWeb"/>
      </w:pPr>
      <w:r>
        <w:t>1) պահանջը կամ կից փաստաթղթերը չեն համապատասխանում սույն երաշխիքի պայմաններին.</w:t>
      </w:r>
    </w:p>
    <w:p w14:paraId="04FEE2B0" w14:textId="77777777" w:rsidR="004E191A" w:rsidRDefault="004E191A" w:rsidP="00397F76">
      <w:pPr>
        <w:pStyle w:val="NormalWeb"/>
      </w:pPr>
      <w:r>
        <w:t>2) պահանջը ներկայացվել է երաշխիքով սահմանված ժամկետի ավարտից հետո:</w:t>
      </w:r>
    </w:p>
    <w:p w14:paraId="414B3222" w14:textId="77777777" w:rsidR="004E191A" w:rsidRDefault="004E191A" w:rsidP="00397F76">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397F76">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397F76">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397F76">
      <w:pPr>
        <w:pStyle w:val="NormalWeb"/>
      </w:pPr>
    </w:p>
    <w:p w14:paraId="21CF087C" w14:textId="77777777" w:rsidR="004E191A" w:rsidRDefault="004E191A" w:rsidP="00397F76">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397F76">
      <w:pPr>
        <w:pStyle w:val="NormalWeb"/>
      </w:pPr>
    </w:p>
    <w:p w14:paraId="7B3DE153" w14:textId="77777777" w:rsidR="004E191A" w:rsidRDefault="004E191A" w:rsidP="00397F76">
      <w:pPr>
        <w:pStyle w:val="NormalWeb"/>
      </w:pPr>
      <w:r>
        <w:tab/>
      </w:r>
      <w:r>
        <w:tab/>
      </w:r>
      <w:r>
        <w:tab/>
      </w:r>
      <w:r>
        <w:tab/>
      </w:r>
      <w:r>
        <w:tab/>
      </w:r>
      <w:r>
        <w:tab/>
      </w:r>
      <w:r>
        <w:tab/>
      </w:r>
      <w:r>
        <w:tab/>
      </w:r>
      <w:r>
        <w:tab/>
      </w:r>
    </w:p>
    <w:p w14:paraId="0FFA2B43" w14:textId="77777777" w:rsidR="004E191A" w:rsidRDefault="004E191A" w:rsidP="00397F76">
      <w:pPr>
        <w:pStyle w:val="NormalWeb"/>
        <w:rPr>
          <w:vertAlign w:val="superscript"/>
        </w:rPr>
      </w:pPr>
      <w:r>
        <w:rPr>
          <w:vertAlign w:val="superscript"/>
        </w:rPr>
        <w:t xml:space="preserve">                                                        ամիսը, ամսաթիվը, տարեթիվը</w:t>
      </w:r>
    </w:p>
    <w:p w14:paraId="0B5A516E" w14:textId="77777777" w:rsidR="004E191A" w:rsidRDefault="004E191A" w:rsidP="00397F76">
      <w:pPr>
        <w:pStyle w:val="NormalWeb"/>
      </w:pPr>
    </w:p>
    <w:p w14:paraId="22F2A342" w14:textId="77777777" w:rsidR="004E191A" w:rsidRDefault="004E191A" w:rsidP="00397F76">
      <w:pPr>
        <w:pStyle w:val="NormalWeb"/>
      </w:pPr>
    </w:p>
    <w:p w14:paraId="516DDA97" w14:textId="77777777" w:rsidR="004E191A" w:rsidRDefault="004E191A" w:rsidP="00397F76">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397F76">
      <w:pPr>
        <w:pStyle w:val="NormalWeb"/>
      </w:pPr>
    </w:p>
    <w:p w14:paraId="6B924C3D" w14:textId="77777777" w:rsidR="004E191A" w:rsidRDefault="004E191A" w:rsidP="00397F76">
      <w:pPr>
        <w:pStyle w:val="NormalWeb"/>
      </w:pPr>
    </w:p>
    <w:p w14:paraId="6683A4C9" w14:textId="77777777" w:rsidR="004E191A" w:rsidRDefault="004E191A" w:rsidP="00397F76">
      <w:pPr>
        <w:pStyle w:val="NormalWeb"/>
      </w:pPr>
    </w:p>
    <w:p w14:paraId="6355B11F" w14:textId="77777777" w:rsidR="004E191A" w:rsidRDefault="004E191A" w:rsidP="00397F76">
      <w:pPr>
        <w:pStyle w:val="NormalWeb"/>
      </w:pPr>
    </w:p>
    <w:p w14:paraId="6978E6FF" w14:textId="77777777" w:rsidR="004E191A" w:rsidRDefault="004E191A" w:rsidP="00397F76">
      <w:pPr>
        <w:pStyle w:val="NormalWeb"/>
      </w:pPr>
    </w:p>
    <w:p w14:paraId="5E42C4B0" w14:textId="77777777" w:rsidR="004E191A" w:rsidRDefault="004E191A" w:rsidP="00397F76">
      <w:pPr>
        <w:pStyle w:val="NormalWeb"/>
      </w:pPr>
    </w:p>
    <w:p w14:paraId="42807E09" w14:textId="77777777" w:rsidR="004E191A" w:rsidRDefault="004E191A" w:rsidP="00397F76">
      <w:pPr>
        <w:pStyle w:val="NormalWeb"/>
      </w:pPr>
    </w:p>
    <w:p w14:paraId="567000E6" w14:textId="77777777" w:rsidR="004E191A" w:rsidRDefault="004E191A" w:rsidP="00397F76">
      <w:pPr>
        <w:pStyle w:val="NormalWeb"/>
      </w:pPr>
    </w:p>
    <w:p w14:paraId="21DF6B65" w14:textId="77777777" w:rsidR="004E191A" w:rsidRDefault="004E191A" w:rsidP="00397F76">
      <w:pPr>
        <w:pStyle w:val="NormalWeb"/>
      </w:pPr>
    </w:p>
    <w:p w14:paraId="1327D47D" w14:textId="77777777" w:rsidR="004E191A" w:rsidRDefault="004E191A" w:rsidP="00397F76">
      <w:pPr>
        <w:pStyle w:val="NormalWeb"/>
      </w:pPr>
    </w:p>
    <w:p w14:paraId="7A0F8E3B" w14:textId="77777777" w:rsidR="004E191A" w:rsidRDefault="004E191A" w:rsidP="00397F76">
      <w:pPr>
        <w:pStyle w:val="NormalWeb"/>
      </w:pPr>
    </w:p>
    <w:p w14:paraId="41D070EF" w14:textId="77777777" w:rsidR="004E191A" w:rsidRDefault="004E191A" w:rsidP="00397F76">
      <w:pPr>
        <w:pStyle w:val="NormalWeb"/>
      </w:pPr>
    </w:p>
    <w:p w14:paraId="74895245" w14:textId="77777777" w:rsidR="004E191A" w:rsidRDefault="004E191A" w:rsidP="00397F76">
      <w:pPr>
        <w:pStyle w:val="NormalWeb"/>
      </w:pPr>
    </w:p>
    <w:p w14:paraId="53260BEA" w14:textId="77777777" w:rsidR="004E191A" w:rsidRDefault="004E191A" w:rsidP="00397F76">
      <w:pPr>
        <w:pStyle w:val="NormalWeb"/>
      </w:pPr>
    </w:p>
    <w:p w14:paraId="75A3EABE" w14:textId="77777777" w:rsidR="004E191A" w:rsidRDefault="004E191A" w:rsidP="00397F76">
      <w:pPr>
        <w:pStyle w:val="NormalWeb"/>
      </w:pPr>
    </w:p>
    <w:p w14:paraId="2C7179F4" w14:textId="77777777" w:rsidR="004E191A" w:rsidRDefault="004E191A" w:rsidP="00397F76">
      <w:pPr>
        <w:pStyle w:val="NormalWeb"/>
      </w:pPr>
    </w:p>
    <w:p w14:paraId="18605418" w14:textId="77777777" w:rsidR="004E191A" w:rsidRDefault="004E191A" w:rsidP="00397F76">
      <w:pPr>
        <w:pStyle w:val="NormalWeb"/>
      </w:pPr>
    </w:p>
    <w:p w14:paraId="4286D703" w14:textId="77777777" w:rsidR="004E191A" w:rsidRDefault="004E191A" w:rsidP="00397F76">
      <w:pPr>
        <w:pStyle w:val="NormalWeb"/>
      </w:pPr>
    </w:p>
    <w:p w14:paraId="49F37411" w14:textId="77777777" w:rsidR="004E191A" w:rsidRDefault="004E191A" w:rsidP="00397F76">
      <w:pPr>
        <w:pStyle w:val="NormalWeb"/>
      </w:pPr>
    </w:p>
    <w:p w14:paraId="1BB8922F" w14:textId="77777777" w:rsidR="004E191A" w:rsidRDefault="004E191A" w:rsidP="00397F76">
      <w:pPr>
        <w:pStyle w:val="NormalWeb"/>
      </w:pPr>
    </w:p>
    <w:p w14:paraId="12CCDF08" w14:textId="77777777" w:rsidR="004E191A" w:rsidRDefault="004E191A" w:rsidP="00397F76">
      <w:pPr>
        <w:pStyle w:val="NormalWeb"/>
      </w:pPr>
    </w:p>
    <w:p w14:paraId="5894F418" w14:textId="77777777" w:rsidR="004E191A" w:rsidRDefault="004E191A" w:rsidP="00397F76">
      <w:pPr>
        <w:pStyle w:val="NormalWeb"/>
      </w:pPr>
    </w:p>
    <w:p w14:paraId="656533C7" w14:textId="77777777" w:rsidR="004E191A" w:rsidRDefault="004E191A" w:rsidP="00397F76">
      <w:pPr>
        <w:pStyle w:val="NormalWeb"/>
      </w:pPr>
    </w:p>
    <w:p w14:paraId="76804B2E" w14:textId="77777777" w:rsidR="004E191A" w:rsidRDefault="004E191A" w:rsidP="00397F76">
      <w:pPr>
        <w:pStyle w:val="NormalWeb"/>
      </w:pPr>
    </w:p>
    <w:p w14:paraId="32D12783" w14:textId="77777777" w:rsidR="004E191A" w:rsidRDefault="004E191A" w:rsidP="00397F76">
      <w:pPr>
        <w:pStyle w:val="NormalWeb"/>
      </w:pPr>
    </w:p>
    <w:p w14:paraId="1CE5938D" w14:textId="77777777" w:rsidR="004E191A" w:rsidRDefault="004E191A" w:rsidP="00397F76">
      <w:pPr>
        <w:pStyle w:val="NormalWeb"/>
      </w:pPr>
    </w:p>
    <w:p w14:paraId="2E5A3C39" w14:textId="77777777" w:rsidR="004E191A" w:rsidRDefault="004E191A" w:rsidP="00397F76">
      <w:pPr>
        <w:pStyle w:val="NormalWeb"/>
      </w:pPr>
    </w:p>
    <w:p w14:paraId="56C532CB" w14:textId="77777777" w:rsidR="004E191A" w:rsidRDefault="004E191A" w:rsidP="00397F76">
      <w:pPr>
        <w:pStyle w:val="NormalWeb"/>
      </w:pPr>
    </w:p>
    <w:p w14:paraId="663A78A6" w14:textId="77777777" w:rsidR="004E191A" w:rsidRDefault="004E191A" w:rsidP="00397F76">
      <w:pPr>
        <w:pStyle w:val="NormalWeb"/>
      </w:pPr>
    </w:p>
    <w:p w14:paraId="6C336F83" w14:textId="77777777" w:rsidR="004E191A" w:rsidRDefault="004E191A" w:rsidP="00397F76">
      <w:pPr>
        <w:pStyle w:val="NormalWeb"/>
      </w:pPr>
    </w:p>
    <w:p w14:paraId="0C49F46C" w14:textId="77777777" w:rsidR="004E191A" w:rsidRDefault="004E191A" w:rsidP="00397F76">
      <w:pPr>
        <w:pStyle w:val="NormalWeb"/>
      </w:pPr>
    </w:p>
    <w:p w14:paraId="0C328238" w14:textId="77777777" w:rsidR="004E191A" w:rsidRDefault="004E191A" w:rsidP="00397F76">
      <w:pPr>
        <w:pStyle w:val="NormalWeb"/>
      </w:pPr>
    </w:p>
    <w:p w14:paraId="08BA4D8D" w14:textId="77777777" w:rsidR="004E191A" w:rsidRDefault="004E191A" w:rsidP="00397F76">
      <w:pPr>
        <w:pStyle w:val="NormalWeb"/>
      </w:pPr>
    </w:p>
    <w:p w14:paraId="6E3DDE54" w14:textId="77777777" w:rsidR="004E191A" w:rsidRDefault="004E191A" w:rsidP="00397F76">
      <w:pPr>
        <w:pStyle w:val="NormalWeb"/>
      </w:pPr>
    </w:p>
    <w:p w14:paraId="568740FD" w14:textId="77777777" w:rsidR="004E191A" w:rsidRDefault="004E191A" w:rsidP="00397F76">
      <w:pPr>
        <w:pStyle w:val="NormalWeb"/>
      </w:pPr>
    </w:p>
    <w:p w14:paraId="1DD50925" w14:textId="77777777" w:rsidR="004E191A" w:rsidRDefault="004E191A" w:rsidP="00397F76">
      <w:pPr>
        <w:pStyle w:val="NormalWeb"/>
      </w:pPr>
    </w:p>
    <w:p w14:paraId="10CCA51D" w14:textId="77777777" w:rsidR="004E191A" w:rsidRDefault="004E191A" w:rsidP="00397F76">
      <w:pPr>
        <w:pStyle w:val="NormalWeb"/>
      </w:pPr>
    </w:p>
    <w:p w14:paraId="15E706C1" w14:textId="77777777" w:rsidR="004E191A" w:rsidRDefault="004E191A" w:rsidP="00397F76">
      <w:pPr>
        <w:pStyle w:val="NormalWeb"/>
      </w:pPr>
    </w:p>
    <w:p w14:paraId="5AFADCF3" w14:textId="77777777" w:rsidR="004E191A" w:rsidRDefault="004E191A" w:rsidP="00397F76">
      <w:pPr>
        <w:pStyle w:val="NormalWeb"/>
      </w:pPr>
    </w:p>
    <w:p w14:paraId="64FB3103" w14:textId="77777777" w:rsidR="004E191A" w:rsidRDefault="004E191A" w:rsidP="00397F76">
      <w:pPr>
        <w:pStyle w:val="NormalWeb"/>
      </w:pPr>
    </w:p>
    <w:p w14:paraId="13943F05" w14:textId="77777777" w:rsidR="004E191A" w:rsidRDefault="004E191A" w:rsidP="00397F76">
      <w:pPr>
        <w:pStyle w:val="NormalWeb"/>
      </w:pPr>
    </w:p>
    <w:p w14:paraId="3942711E" w14:textId="77777777" w:rsidR="004E191A" w:rsidRDefault="004E191A" w:rsidP="00397F76">
      <w:pPr>
        <w:pStyle w:val="NormalWeb"/>
      </w:pPr>
    </w:p>
    <w:p w14:paraId="44FA5E9F" w14:textId="77777777" w:rsidR="004E191A" w:rsidRDefault="004E191A" w:rsidP="00397F76">
      <w:pPr>
        <w:pStyle w:val="NormalWeb"/>
      </w:pPr>
    </w:p>
    <w:p w14:paraId="540CC19E" w14:textId="77777777" w:rsidR="004E191A" w:rsidRDefault="004E191A" w:rsidP="00397F76">
      <w:pPr>
        <w:pStyle w:val="NormalWeb"/>
      </w:pPr>
    </w:p>
    <w:p w14:paraId="086CABA9" w14:textId="77777777" w:rsidR="004E191A" w:rsidRDefault="004E191A" w:rsidP="00397F76">
      <w:pPr>
        <w:pStyle w:val="NormalWeb"/>
      </w:pPr>
    </w:p>
    <w:p w14:paraId="4C021D07" w14:textId="77777777" w:rsidR="004E191A" w:rsidRDefault="004E191A" w:rsidP="00397F76">
      <w:pPr>
        <w:pStyle w:val="NormalWeb"/>
      </w:pPr>
    </w:p>
    <w:p w14:paraId="08207CF3" w14:textId="77777777" w:rsidR="004E191A" w:rsidRDefault="004E191A" w:rsidP="00397F76">
      <w:pPr>
        <w:pStyle w:val="NormalWeb"/>
      </w:pPr>
    </w:p>
    <w:p w14:paraId="61661CDD" w14:textId="77777777" w:rsidR="004E191A" w:rsidRDefault="004E191A" w:rsidP="00397F76">
      <w:pPr>
        <w:pStyle w:val="NormalWeb"/>
      </w:pPr>
    </w:p>
    <w:p w14:paraId="256E3908" w14:textId="77777777" w:rsidR="004E191A" w:rsidRDefault="004E191A" w:rsidP="004E191A">
      <w:pPr>
        <w:jc w:val="right"/>
        <w:rPr>
          <w:rFonts w:ascii="GHEA Grapalat" w:hAnsi="GHEA Grapalat" w:cs="GHEA Grapalat"/>
          <w:i/>
          <w:sz w:val="18"/>
          <w:szCs w:val="18"/>
          <w:lang w:val="hy-AM"/>
        </w:rPr>
      </w:pPr>
    </w:p>
    <w:p w14:paraId="3E4A4389" w14:textId="77777777" w:rsidR="00E80706" w:rsidRDefault="00E80706" w:rsidP="00397F76">
      <w:pPr>
        <w:pStyle w:val="NormalWeb"/>
      </w:pPr>
    </w:p>
    <w:p w14:paraId="21A9DEC8" w14:textId="77777777" w:rsidR="00E80706" w:rsidRDefault="00E80706" w:rsidP="00397F76">
      <w:pPr>
        <w:pStyle w:val="NormalWeb"/>
      </w:pPr>
    </w:p>
    <w:p w14:paraId="4826369C" w14:textId="77777777" w:rsidR="00E80706" w:rsidRDefault="00E80706" w:rsidP="00397F76">
      <w:pPr>
        <w:pStyle w:val="NormalWeb"/>
      </w:pPr>
    </w:p>
    <w:p w14:paraId="5F29EB16" w14:textId="77777777" w:rsidR="007325FC" w:rsidRDefault="007325FC" w:rsidP="007325FC">
      <w:pPr>
        <w:pStyle w:val="NormalWeb"/>
        <w:ind w:firstLine="567"/>
        <w:jc w:val="right"/>
        <w:rPr>
          <w:b/>
        </w:rPr>
      </w:pPr>
      <w:r>
        <w:rPr>
          <w:b/>
        </w:rPr>
        <w:lastRenderedPageBreak/>
        <w:t>Հավելված 5.1</w:t>
      </w:r>
    </w:p>
    <w:p w14:paraId="662C837B" w14:textId="09EF4C7F" w:rsidR="007325FC" w:rsidRDefault="007325FC" w:rsidP="007325FC">
      <w:pPr>
        <w:pStyle w:val="NormalWeb"/>
        <w:ind w:firstLine="567"/>
        <w:jc w:val="right"/>
        <w:rPr>
          <w:b/>
        </w:rPr>
      </w:pPr>
      <w:r>
        <w:rPr>
          <w:b/>
        </w:rPr>
        <w:t>«ԵՔ-ԲՄԱՇՁԲ-24/36»*  ծածկագրով</w:t>
      </w:r>
    </w:p>
    <w:p w14:paraId="54BCF361" w14:textId="77777777" w:rsidR="007325FC" w:rsidRDefault="007325FC" w:rsidP="007325FC">
      <w:pPr>
        <w:pStyle w:val="NormalWeb"/>
        <w:ind w:firstLine="567"/>
        <w:jc w:val="right"/>
        <w:rPr>
          <w:b/>
        </w:rPr>
      </w:pPr>
      <w:r>
        <w:rPr>
          <w:b/>
        </w:rPr>
        <w:t>բաց մրցույթի հրավերի</w:t>
      </w:r>
    </w:p>
    <w:p w14:paraId="6FD1A714"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5903981C"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79EF4F19" w14:textId="77777777" w:rsidR="007325FC" w:rsidRDefault="007325FC" w:rsidP="007325FC">
      <w:pPr>
        <w:rPr>
          <w:rFonts w:ascii="GHEA Grapalat" w:hAnsi="GHEA Grapalat" w:cs="GHEA Grapalat"/>
          <w:b/>
          <w:sz w:val="20"/>
          <w:szCs w:val="20"/>
          <w:lang w:val="hy-AM"/>
        </w:rPr>
      </w:pPr>
    </w:p>
    <w:p w14:paraId="6CBA659E" w14:textId="77777777" w:rsidR="007325FC" w:rsidRDefault="007325FC" w:rsidP="007325F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5D96233" w14:textId="77777777" w:rsidR="007325FC" w:rsidRDefault="007325FC" w:rsidP="007325FC">
      <w:pPr>
        <w:rPr>
          <w:rFonts w:ascii="GHEA Grapalat" w:hAnsi="GHEA Grapalat" w:cs="GHEA Grapalat"/>
          <w:sz w:val="20"/>
          <w:szCs w:val="20"/>
          <w:lang w:val="hy-AM"/>
        </w:rPr>
      </w:pPr>
    </w:p>
    <w:p w14:paraId="3F99057C" w14:textId="77777777" w:rsidR="007325FC" w:rsidRDefault="007325FC" w:rsidP="007325F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C744068" w14:textId="77777777" w:rsidR="007325FC" w:rsidRDefault="007325FC" w:rsidP="007325F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2D7D83B" w14:textId="77777777" w:rsidR="007325FC" w:rsidRDefault="007325FC" w:rsidP="007325FC">
      <w:pPr>
        <w:ind w:firstLine="708"/>
        <w:jc w:val="both"/>
        <w:rPr>
          <w:rFonts w:ascii="GHEA Grapalat" w:hAnsi="GHEA Grapalat" w:cs="GHEA Grapalat"/>
          <w:sz w:val="20"/>
          <w:szCs w:val="20"/>
          <w:lang w:val="hy-AM"/>
        </w:rPr>
      </w:pPr>
    </w:p>
    <w:p w14:paraId="6D8F3269" w14:textId="77777777" w:rsidR="007325FC" w:rsidRDefault="007325FC" w:rsidP="007325F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298DE453" w14:textId="77777777" w:rsidR="007325FC" w:rsidRDefault="007325FC" w:rsidP="007325F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37D197F" w14:textId="4E13028B" w:rsidR="007325FC" w:rsidRDefault="007325FC" w:rsidP="007325F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hy-AM"/>
        </w:rPr>
        <w:t>ԵՔ-ԲՄԱՇՁԲ-24/36</w:t>
      </w:r>
      <w:r>
        <w:rPr>
          <w:rFonts w:ascii="GHEA Grapalat" w:hAnsi="GHEA Grapalat" w:cs="GHEA Grapalat"/>
          <w:sz w:val="20"/>
          <w:szCs w:val="20"/>
          <w:lang w:val="pt-BR"/>
        </w:rPr>
        <w:t>* ծածկագրով գնման ընթացակարգին:</w:t>
      </w:r>
    </w:p>
    <w:p w14:paraId="3147F2B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036CDDD" w14:textId="77777777" w:rsidR="007325FC" w:rsidRDefault="007325FC" w:rsidP="007325FC">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184756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9882EE"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2E392C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824CC9" w14:textId="77777777" w:rsidR="007325FC" w:rsidRDefault="007325FC" w:rsidP="007325F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4C87DDC"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6A91154B"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5AEADD2C"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F33D5A5"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02981408"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451867" w14:textId="77777777" w:rsidR="007325FC" w:rsidRDefault="007325FC" w:rsidP="007325FC">
      <w:pPr>
        <w:jc w:val="both"/>
        <w:rPr>
          <w:rFonts w:ascii="GHEA Grapalat" w:hAnsi="GHEA Grapalat" w:cs="GHEA Grapalat"/>
          <w:sz w:val="20"/>
          <w:szCs w:val="20"/>
          <w:lang w:val="hy-AM"/>
        </w:rPr>
      </w:pPr>
    </w:p>
    <w:p w14:paraId="38C5E251" w14:textId="77777777" w:rsidR="007325FC" w:rsidRDefault="007325FC" w:rsidP="007325F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1A87FF11"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6E50E72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C06A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0C59E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61ACC6"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2DD7F5" w14:textId="77777777" w:rsidR="007325FC" w:rsidRDefault="007325FC" w:rsidP="007325FC">
      <w:pPr>
        <w:ind w:firstLine="567"/>
        <w:jc w:val="both"/>
        <w:rPr>
          <w:rFonts w:ascii="GHEA Grapalat" w:hAnsi="GHEA Grapalat" w:cs="GHEA Grapalat"/>
          <w:sz w:val="20"/>
          <w:szCs w:val="20"/>
          <w:lang w:val="hy-AM"/>
        </w:rPr>
      </w:pPr>
    </w:p>
    <w:p w14:paraId="57C2BC67" w14:textId="77777777" w:rsidR="007325FC" w:rsidRDefault="007325FC" w:rsidP="007325F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64C2928F" w14:textId="77777777" w:rsidR="007325FC" w:rsidRDefault="007325FC" w:rsidP="007325F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77D5B4F"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3F2493A1"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9406E9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7DF6E4C"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197328D"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07B1600"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D07E27B"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7288527C"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2D15C0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64C4517B"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A76CCE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1A9F7F01"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Կ.Տ</w:t>
      </w:r>
    </w:p>
    <w:p w14:paraId="73D80EF8" w14:textId="77777777" w:rsidR="007325FC" w:rsidRDefault="007325FC" w:rsidP="007325FC">
      <w:pPr>
        <w:jc w:val="both"/>
        <w:rPr>
          <w:rFonts w:ascii="GHEA Grapalat" w:hAnsi="GHEA Grapalat"/>
          <w:sz w:val="20"/>
          <w:szCs w:val="20"/>
          <w:lang w:val="hy-AM"/>
        </w:rPr>
      </w:pPr>
    </w:p>
    <w:p w14:paraId="42C3367B"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Օր/ամիս/տարի</w:t>
      </w:r>
    </w:p>
    <w:p w14:paraId="560DE639" w14:textId="77777777" w:rsidR="007325FC" w:rsidRDefault="007325FC" w:rsidP="007325FC">
      <w:pPr>
        <w:jc w:val="center"/>
        <w:rPr>
          <w:rFonts w:ascii="GHEA Grapalat" w:hAnsi="GHEA Grapalat" w:cs="GHEA Grapalat"/>
          <w:sz w:val="20"/>
          <w:szCs w:val="20"/>
          <w:lang w:val="hy-AM"/>
        </w:rPr>
      </w:pPr>
    </w:p>
    <w:p w14:paraId="6E45F4DE" w14:textId="77777777" w:rsidR="007325FC" w:rsidRDefault="007325FC" w:rsidP="007325FC">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CCFD287"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1BCC2B7C"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02ACEE7F" w14:textId="77777777" w:rsidR="007325FC" w:rsidRDefault="007325FC" w:rsidP="007325FC">
      <w:pPr>
        <w:pStyle w:val="NormalWeb"/>
        <w:ind w:firstLine="567"/>
        <w:jc w:val="right"/>
        <w:rPr>
          <w:b/>
        </w:rPr>
      </w:pPr>
      <w:r>
        <w:rPr>
          <w:b/>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7325FC" w14:paraId="4699AB14"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62553" w14:textId="77777777" w:rsidR="007325FC" w:rsidRDefault="007325FC"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112BAEC" w14:textId="77777777" w:rsidR="007325FC" w:rsidRDefault="007325FC" w:rsidP="00E42C63">
            <w:pPr>
              <w:jc w:val="center"/>
              <w:rPr>
                <w:rFonts w:ascii="GHEA Grapalat" w:hAnsi="GHEA Grapalat" w:cs="Arial"/>
                <w:bCs/>
                <w:i/>
                <w:sz w:val="20"/>
                <w:szCs w:val="20"/>
              </w:rPr>
            </w:pPr>
          </w:p>
        </w:tc>
      </w:tr>
      <w:tr w:rsidR="007325FC" w14:paraId="40200A42"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4F2B7"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7325FC" w14:paraId="463AE6CD"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364D2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7325FC" w14:paraId="2A216032"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516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7325FC" w14:paraId="4BA711CA"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74247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7325FC" w14:paraId="4D3856B2"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624D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7325FC" w14:paraId="3C80535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62DB36"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7325FC" w14:paraId="0445C79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0A6808"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7325FC" w14:paraId="63D1CD15"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058BD3"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7325FC" w14:paraId="06BBC6B1"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B577A6" w14:textId="77777777" w:rsidR="007325FC" w:rsidRDefault="007325FC"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7076FAB4"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C22E4C"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7325FC" w14:paraId="11AC9731"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F7CCC0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7325FC" w14:paraId="630440AD"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30FA6F"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7325FC" w14:paraId="5BBE7988"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320A36"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7325FC" w14:paraId="53739691"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492DE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7325FC" w14:paraId="5FFBAE8B"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641EB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7325FC" w14:paraId="76FBC93A"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63F6B1" w14:textId="77777777" w:rsidR="007325FC"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 xml:space="preserve">պայմանագրի կատարման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7325FC" w14:paraId="2574300E"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463A99C"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6E6EA31B" w14:textId="77777777" w:rsidR="007325FC" w:rsidRDefault="007325FC" w:rsidP="00E42C63">
            <w:pPr>
              <w:rPr>
                <w:rFonts w:ascii="GHEA Grapalat" w:hAnsi="GHEA Grapalat" w:cs="Arial"/>
                <w:sz w:val="20"/>
                <w:szCs w:val="20"/>
              </w:rPr>
            </w:pPr>
          </w:p>
        </w:tc>
      </w:tr>
      <w:tr w:rsidR="007325FC" w14:paraId="26427AA3"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5645CA1" w14:textId="77777777" w:rsidR="007325FC" w:rsidRDefault="007325FC" w:rsidP="00E42C63">
            <w:pPr>
              <w:rPr>
                <w:rFonts w:ascii="GHEA Grapalat" w:hAnsi="GHEA Grapalat" w:cs="Arial"/>
                <w:sz w:val="20"/>
                <w:szCs w:val="20"/>
                <w:lang w:val="hy-AM"/>
              </w:rPr>
            </w:pPr>
          </w:p>
        </w:tc>
      </w:tr>
      <w:tr w:rsidR="007325FC" w14:paraId="16FC95FA"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7734A"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1EBEC0F1" w14:textId="77777777" w:rsidR="007325FC" w:rsidRDefault="007325FC" w:rsidP="00E42C63">
            <w:pPr>
              <w:rPr>
                <w:rFonts w:ascii="GHEA Grapalat" w:hAnsi="GHEA Grapalat" w:cs="Sylfaen"/>
                <w:sz w:val="20"/>
                <w:szCs w:val="20"/>
                <w:lang w:val="ru-RU"/>
              </w:rPr>
            </w:pPr>
          </w:p>
        </w:tc>
      </w:tr>
      <w:tr w:rsidR="007325FC" w14:paraId="50DB3632"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242AD"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1E94E328" w14:textId="77777777" w:rsidR="007325FC" w:rsidRDefault="007325FC" w:rsidP="00E42C63">
            <w:pPr>
              <w:rPr>
                <w:rFonts w:ascii="GHEA Grapalat" w:hAnsi="GHEA Grapalat" w:cs="Sylfaen"/>
                <w:sz w:val="20"/>
                <w:szCs w:val="20"/>
                <w:lang w:val="hy-AM"/>
              </w:rPr>
            </w:pPr>
          </w:p>
        </w:tc>
      </w:tr>
      <w:tr w:rsidR="007325FC" w14:paraId="3F5C2856"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4BAECA4" w14:textId="77777777" w:rsidR="007325FC" w:rsidRDefault="007325FC"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2150634" w14:textId="77777777" w:rsidR="007325FC" w:rsidRDefault="007325FC" w:rsidP="00E42C63">
            <w:pPr>
              <w:rPr>
                <w:rFonts w:ascii="GHEA Grapalat" w:hAnsi="GHEA Grapalat" w:cs="Sylfaen"/>
                <w:sz w:val="20"/>
                <w:szCs w:val="20"/>
              </w:rPr>
            </w:pPr>
          </w:p>
          <w:p w14:paraId="4B9BBC53"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3094A846" w14:textId="77777777" w:rsidR="007325FC" w:rsidRDefault="007325FC" w:rsidP="00E42C63">
            <w:pPr>
              <w:rPr>
                <w:rFonts w:ascii="GHEA Grapalat" w:hAnsi="GHEA Grapalat" w:cs="Tahoma"/>
                <w:sz w:val="20"/>
                <w:szCs w:val="20"/>
              </w:rPr>
            </w:pPr>
          </w:p>
          <w:p w14:paraId="52086364" w14:textId="77777777" w:rsidR="007325FC" w:rsidRDefault="007325FC" w:rsidP="00E42C63">
            <w:pPr>
              <w:rPr>
                <w:rFonts w:ascii="GHEA Grapalat" w:hAnsi="GHEA Grapalat" w:cs="Sylfaen"/>
                <w:sz w:val="20"/>
                <w:szCs w:val="20"/>
              </w:rPr>
            </w:pPr>
          </w:p>
          <w:p w14:paraId="26D9C4A1"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0B590B0A" w14:textId="77777777" w:rsidR="007325FC" w:rsidRDefault="007325FC" w:rsidP="00E42C63">
            <w:pPr>
              <w:rPr>
                <w:rFonts w:ascii="GHEA Grapalat" w:hAnsi="GHEA Grapalat" w:cs="Sylfaen"/>
                <w:sz w:val="20"/>
                <w:szCs w:val="20"/>
              </w:rPr>
            </w:pPr>
          </w:p>
          <w:p w14:paraId="72093B1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672D1E53"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Կ.Տ.</w:t>
            </w:r>
          </w:p>
          <w:p w14:paraId="48F133E3" w14:textId="77777777" w:rsidR="007325FC" w:rsidRDefault="007325FC"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8606E38" w14:textId="77777777" w:rsidR="007325FC" w:rsidRDefault="007325FC"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5671439E" w14:textId="77777777" w:rsidR="007325FC" w:rsidRDefault="007325FC" w:rsidP="00E42C63">
            <w:pPr>
              <w:jc w:val="right"/>
              <w:rPr>
                <w:rFonts w:ascii="GHEA Grapalat" w:hAnsi="GHEA Grapalat" w:cs="Sylfaen"/>
                <w:sz w:val="20"/>
                <w:szCs w:val="20"/>
              </w:rPr>
            </w:pPr>
          </w:p>
          <w:p w14:paraId="523BE61B"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/____________________/</w:t>
            </w:r>
          </w:p>
          <w:p w14:paraId="5EF76E40" w14:textId="77777777" w:rsidR="007325FC" w:rsidRDefault="007325FC" w:rsidP="00E42C63">
            <w:pPr>
              <w:jc w:val="right"/>
              <w:rPr>
                <w:rFonts w:ascii="GHEA Grapalat" w:hAnsi="GHEA Grapalat" w:cs="Tahoma"/>
                <w:sz w:val="20"/>
                <w:szCs w:val="20"/>
              </w:rPr>
            </w:pPr>
          </w:p>
          <w:p w14:paraId="554D8249" w14:textId="77777777" w:rsidR="007325FC" w:rsidRDefault="007325FC" w:rsidP="00E42C63">
            <w:pPr>
              <w:jc w:val="right"/>
              <w:rPr>
                <w:rFonts w:ascii="GHEA Grapalat" w:hAnsi="GHEA Grapalat" w:cs="Tahoma"/>
                <w:sz w:val="20"/>
                <w:szCs w:val="20"/>
              </w:rPr>
            </w:pPr>
          </w:p>
          <w:p w14:paraId="198C2016"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2FB79F3F" w14:textId="77777777" w:rsidR="007325FC" w:rsidRDefault="007325FC" w:rsidP="00E42C63">
            <w:pPr>
              <w:jc w:val="right"/>
              <w:rPr>
                <w:rFonts w:ascii="GHEA Grapalat" w:hAnsi="GHEA Grapalat" w:cs="Sylfaen"/>
                <w:sz w:val="20"/>
                <w:szCs w:val="20"/>
              </w:rPr>
            </w:pPr>
          </w:p>
          <w:p w14:paraId="3264F0A8" w14:textId="77777777" w:rsidR="007325FC" w:rsidRDefault="007325FC"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5711C6B" w14:textId="77777777" w:rsidR="007325FC" w:rsidRDefault="007325FC" w:rsidP="00E42C63">
            <w:pPr>
              <w:jc w:val="right"/>
              <w:rPr>
                <w:rFonts w:ascii="GHEA Grapalat" w:hAnsi="GHEA Grapalat" w:cs="Sylfaen"/>
                <w:sz w:val="20"/>
                <w:szCs w:val="20"/>
              </w:rPr>
            </w:pPr>
          </w:p>
        </w:tc>
      </w:tr>
      <w:tr w:rsidR="007325FC" w14:paraId="21561230"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D84418F"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65D3EE61" w14:textId="77777777" w:rsidR="007325FC" w:rsidRDefault="007325FC"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E6CDA81" w14:textId="77777777" w:rsidR="007325FC" w:rsidRDefault="007325FC"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107437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0EB49D8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420B0CD8" w14:textId="77777777" w:rsidR="007325FC" w:rsidRDefault="007325FC" w:rsidP="00E42C63">
            <w:pPr>
              <w:rPr>
                <w:rFonts w:ascii="GHEA Grapalat" w:hAnsi="GHEA Grapalat" w:cs="Tahoma"/>
                <w:sz w:val="20"/>
                <w:szCs w:val="20"/>
              </w:rPr>
            </w:pPr>
          </w:p>
          <w:p w14:paraId="3CF89B8A" w14:textId="77777777" w:rsidR="007325FC" w:rsidRDefault="007325FC"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2873CFDB"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7DF9CC69" w14:textId="77777777" w:rsidR="007325FC" w:rsidRDefault="007325FC" w:rsidP="00E42C63">
            <w:pPr>
              <w:jc w:val="right"/>
              <w:rPr>
                <w:rFonts w:ascii="GHEA Grapalat" w:hAnsi="GHEA Grapalat" w:cs="Tahoma"/>
                <w:sz w:val="20"/>
                <w:szCs w:val="20"/>
              </w:rPr>
            </w:pPr>
          </w:p>
          <w:p w14:paraId="7323DFC3" w14:textId="77777777" w:rsidR="007325FC" w:rsidRDefault="007325FC" w:rsidP="00E42C63">
            <w:pPr>
              <w:jc w:val="right"/>
              <w:rPr>
                <w:rFonts w:ascii="GHEA Grapalat" w:hAnsi="GHEA Grapalat" w:cs="Tahoma"/>
                <w:sz w:val="20"/>
                <w:szCs w:val="20"/>
              </w:rPr>
            </w:pPr>
          </w:p>
          <w:p w14:paraId="424C335A"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005AD2C0" w14:textId="77777777" w:rsidR="007325FC" w:rsidRDefault="007325FC"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753B511" w14:textId="77777777" w:rsidR="007325FC" w:rsidRDefault="007325FC" w:rsidP="00E42C63">
            <w:pPr>
              <w:jc w:val="right"/>
              <w:rPr>
                <w:rFonts w:ascii="GHEA Grapalat" w:hAnsi="GHEA Grapalat" w:cs="Arial"/>
                <w:sz w:val="20"/>
                <w:szCs w:val="20"/>
                <w:lang w:val="hy-AM"/>
              </w:rPr>
            </w:pPr>
          </w:p>
        </w:tc>
      </w:tr>
      <w:tr w:rsidR="007325FC" w14:paraId="416DF675"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7E048876" w14:textId="77777777" w:rsidR="007325FC" w:rsidRDefault="007325FC" w:rsidP="00E42C63">
            <w:pPr>
              <w:rPr>
                <w:rFonts w:ascii="GHEA Grapalat" w:hAnsi="GHEA Grapalat" w:cs="Sylfaen"/>
                <w:sz w:val="20"/>
                <w:szCs w:val="20"/>
              </w:rPr>
            </w:pPr>
            <w:r>
              <w:rPr>
                <w:rFonts w:ascii="GHEA Grapalat" w:hAnsi="GHEA Grapalat" w:cs="Sylfaen"/>
                <w:sz w:val="20"/>
                <w:szCs w:val="20"/>
              </w:rPr>
              <w:lastRenderedPageBreak/>
              <w:t>24.բ.                                                       Կ.Տ.</w:t>
            </w:r>
          </w:p>
          <w:p w14:paraId="0EF40C95" w14:textId="77777777" w:rsidR="007325FC" w:rsidRDefault="007325FC" w:rsidP="00E42C63">
            <w:pPr>
              <w:rPr>
                <w:rFonts w:ascii="GHEA Grapalat" w:hAnsi="GHEA Grapalat" w:cs="Sylfaen"/>
                <w:sz w:val="20"/>
                <w:szCs w:val="20"/>
              </w:rPr>
            </w:pPr>
          </w:p>
          <w:p w14:paraId="43937164" w14:textId="77777777" w:rsidR="007325FC" w:rsidRDefault="007325FC" w:rsidP="00E42C63">
            <w:pPr>
              <w:rPr>
                <w:rFonts w:ascii="GHEA Grapalat" w:hAnsi="GHEA Grapalat" w:cs="Sylfaen"/>
                <w:sz w:val="20"/>
                <w:szCs w:val="20"/>
              </w:rPr>
            </w:pPr>
          </w:p>
          <w:p w14:paraId="0A71EB30"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4F584C74" w14:textId="77777777" w:rsidR="007325FC" w:rsidRDefault="007325FC" w:rsidP="00E42C63">
            <w:pPr>
              <w:rPr>
                <w:rFonts w:ascii="GHEA Grapalat" w:hAnsi="GHEA Grapalat" w:cs="Sylfaen"/>
                <w:sz w:val="20"/>
                <w:szCs w:val="20"/>
              </w:rPr>
            </w:pPr>
          </w:p>
          <w:p w14:paraId="0979EAF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2536C923" w14:textId="77777777" w:rsidR="007325FC" w:rsidRDefault="007325FC"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CF1649"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23.բ.                                                                 Կ.Տ.    </w:t>
            </w:r>
          </w:p>
          <w:p w14:paraId="4096CECD" w14:textId="77777777" w:rsidR="007325FC" w:rsidRDefault="007325FC" w:rsidP="00E42C63">
            <w:pPr>
              <w:rPr>
                <w:rFonts w:ascii="GHEA Grapalat" w:hAnsi="GHEA Grapalat" w:cs="Sylfaen"/>
                <w:sz w:val="20"/>
                <w:szCs w:val="20"/>
              </w:rPr>
            </w:pPr>
          </w:p>
          <w:p w14:paraId="748877F8"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326F5BB5" w14:textId="77777777" w:rsidR="007325FC" w:rsidRDefault="007325FC" w:rsidP="00E42C63">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751DF6E8" w14:textId="77777777" w:rsidR="007325FC" w:rsidRDefault="007325FC" w:rsidP="00E42C63">
            <w:pPr>
              <w:rPr>
                <w:rFonts w:ascii="GHEA Grapalat" w:hAnsi="GHEA Grapalat" w:cs="Sylfaen"/>
                <w:sz w:val="20"/>
                <w:szCs w:val="20"/>
              </w:rPr>
            </w:pPr>
          </w:p>
          <w:p w14:paraId="19961F6A" w14:textId="77777777" w:rsidR="007325FC" w:rsidRDefault="007325FC" w:rsidP="00E42C63">
            <w:pPr>
              <w:rPr>
                <w:rFonts w:ascii="GHEA Grapalat" w:hAnsi="GHEA Grapalat" w:cs="Sylfaen"/>
                <w:sz w:val="20"/>
                <w:szCs w:val="20"/>
              </w:rPr>
            </w:pPr>
          </w:p>
          <w:p w14:paraId="2F3FE62C" w14:textId="77777777" w:rsidR="007325FC" w:rsidRDefault="007325FC" w:rsidP="00E42C63">
            <w:pPr>
              <w:jc w:val="right"/>
              <w:rPr>
                <w:rFonts w:ascii="GHEA Grapalat" w:hAnsi="GHEA Grapalat" w:cs="Arial"/>
                <w:sz w:val="20"/>
                <w:szCs w:val="20"/>
              </w:rPr>
            </w:pPr>
          </w:p>
        </w:tc>
      </w:tr>
    </w:tbl>
    <w:p w14:paraId="3294C37E"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101C7C3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2FD5E960"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3C66E5D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528C140A"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62E9A08B" w14:textId="77777777" w:rsidR="007325FC" w:rsidRDefault="007325FC" w:rsidP="007325F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C0D754" w14:textId="77777777" w:rsidR="007325FC" w:rsidRDefault="007325FC" w:rsidP="007325F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C117B64" w14:textId="77777777" w:rsidR="007325FC" w:rsidRDefault="007325FC" w:rsidP="007325F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7325FC" w14:paraId="2973AC2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B7AF47" w14:textId="77777777" w:rsidR="007325FC" w:rsidRDefault="007325FC"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32CC0BB0" w14:textId="77777777" w:rsidR="007325FC" w:rsidRDefault="007325FC"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E9310F"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50BE94A"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017162" w14:textId="77777777" w:rsidR="007325FC" w:rsidRDefault="007325FC"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13678A9B" w14:textId="77777777" w:rsidR="007325FC" w:rsidRDefault="007325FC"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63D1329"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7014BDDE"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6C4F3C5"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2CC8ABCD" w14:textId="77777777" w:rsidR="007325FC" w:rsidRDefault="007325FC"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7325FC" w14:paraId="586EF8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59FC4A8" w14:textId="77777777" w:rsidR="007325FC" w:rsidRDefault="007325FC"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D484A3A" w14:textId="77777777" w:rsidR="007325FC" w:rsidRDefault="007325FC"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0954942D" w14:textId="77777777" w:rsidR="007325FC" w:rsidRDefault="007325FC"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0CC534A1" w14:textId="77777777" w:rsidR="007325FC" w:rsidRDefault="007325FC"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0480B366" w14:textId="77777777" w:rsidR="007325FC" w:rsidRDefault="007325FC" w:rsidP="00E42C63">
            <w:pPr>
              <w:jc w:val="center"/>
              <w:rPr>
                <w:rFonts w:ascii="GHEA Grapalat" w:hAnsi="GHEA Grapalat"/>
                <w:b/>
                <w:sz w:val="20"/>
                <w:szCs w:val="20"/>
              </w:rPr>
            </w:pPr>
            <w:r>
              <w:rPr>
                <w:rFonts w:ascii="GHEA Grapalat" w:hAnsi="GHEA Grapalat"/>
                <w:b/>
                <w:sz w:val="20"/>
                <w:szCs w:val="20"/>
              </w:rPr>
              <w:t>5</w:t>
            </w:r>
          </w:p>
        </w:tc>
      </w:tr>
      <w:tr w:rsidR="007325FC" w14:paraId="1908495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381D7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CFAF0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57B8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023B7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53EE5F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7325FC" w14:paraId="795ACE2C" w14:textId="77777777" w:rsidTr="00E42C63">
        <w:tc>
          <w:tcPr>
            <w:tcW w:w="720" w:type="dxa"/>
            <w:tcBorders>
              <w:top w:val="single" w:sz="4" w:space="0" w:color="auto"/>
              <w:left w:val="single" w:sz="4" w:space="0" w:color="auto"/>
              <w:bottom w:val="single" w:sz="4" w:space="0" w:color="auto"/>
              <w:right w:val="single" w:sz="4" w:space="0" w:color="auto"/>
            </w:tcBorders>
          </w:tcPr>
          <w:p w14:paraId="6DF31D18" w14:textId="77777777" w:rsidR="007325FC" w:rsidRDefault="007325FC" w:rsidP="00E42C63">
            <w:pPr>
              <w:pStyle w:val="NormalWeb"/>
              <w:numPr>
                <w:ilvl w:val="0"/>
                <w:numId w:val="10"/>
              </w:numPr>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22B01749"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79F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328E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D9432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7325FC" w14:paraId="1E263F10" w14:textId="77777777" w:rsidTr="00E42C63">
        <w:tc>
          <w:tcPr>
            <w:tcW w:w="720" w:type="dxa"/>
            <w:tcBorders>
              <w:top w:val="single" w:sz="4" w:space="0" w:color="auto"/>
              <w:left w:val="single" w:sz="4" w:space="0" w:color="auto"/>
              <w:bottom w:val="single" w:sz="4" w:space="0" w:color="auto"/>
              <w:right w:val="single" w:sz="4" w:space="0" w:color="auto"/>
            </w:tcBorders>
          </w:tcPr>
          <w:p w14:paraId="2BA46725" w14:textId="77777777" w:rsidR="007325FC" w:rsidRDefault="007325FC" w:rsidP="00E42C63">
            <w:pPr>
              <w:pStyle w:val="NormalWeb"/>
              <w:numPr>
                <w:ilvl w:val="0"/>
                <w:numId w:val="10"/>
              </w:numPr>
              <w:ind w:hanging="436"/>
              <w:jc w:val="both"/>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5D15C557"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407EB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49D95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C24CF67" w14:textId="77777777" w:rsidR="007325FC" w:rsidRDefault="007325FC"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B357DC2" w14:textId="77777777" w:rsidR="007325FC" w:rsidRDefault="007325FC"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7325FC" w14:paraId="33B98DE4" w14:textId="77777777" w:rsidTr="00E42C63">
        <w:tc>
          <w:tcPr>
            <w:tcW w:w="720" w:type="dxa"/>
            <w:tcBorders>
              <w:top w:val="single" w:sz="4" w:space="0" w:color="auto"/>
              <w:left w:val="single" w:sz="4" w:space="0" w:color="auto"/>
              <w:bottom w:val="single" w:sz="4" w:space="0" w:color="auto"/>
              <w:right w:val="single" w:sz="4" w:space="0" w:color="auto"/>
            </w:tcBorders>
          </w:tcPr>
          <w:p w14:paraId="3C4E1C82" w14:textId="77777777" w:rsidR="007325FC" w:rsidRDefault="007325FC" w:rsidP="00E42C63">
            <w:pPr>
              <w:pStyle w:val="NormalWeb"/>
              <w:numPr>
                <w:ilvl w:val="0"/>
                <w:numId w:val="10"/>
              </w:numPr>
              <w:ind w:hanging="436"/>
              <w:jc w:val="both"/>
              <w:rPr>
                <w:rFonts w:cs="Times Armenian"/>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1BA87CF2" w14:textId="77777777" w:rsidR="007325FC" w:rsidRDefault="007325FC" w:rsidP="00E42C63">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9CE21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B03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CEACDC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E53F48" w14:textId="77777777" w:rsidR="007325FC" w:rsidRDefault="007325FC"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0BDCC59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852A6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FB8DC0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1DDE95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94C63B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299A85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290B7F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F93EDC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59156A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5B0B6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76400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26D20E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F952DD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952912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91C6E72"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12C5E2D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C9CC46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284D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2E77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A6B3F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61F2BF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9836A6"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1D756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CEB10C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EF4E3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797E5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9448E9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5ED5A0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4E69F4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5E78A2D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50BA8E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5AC8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C443B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6781D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D9CB85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DA332C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8DFE8A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50ECA81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F8F2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7E5C58" w14:textId="77777777" w:rsidR="007325FC" w:rsidRDefault="007325FC"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8A99A9A" w14:textId="77777777" w:rsidR="007325FC" w:rsidRDefault="007325FC"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2C28426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059F7B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68114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0F0D7D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965CB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D6F45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30C261A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7F57C64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F88D00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EA239A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08A4E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E8C8E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16F8B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31BC83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F9BE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FED4A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496F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362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A70D18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522CCE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FA9007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BDC709F"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2D955A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6B7FC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B57E4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E12A1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A19824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7325FC" w:rsidRPr="008C2AB8" w14:paraId="7E693B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184BBE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6C29C730"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9CB6BB5"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BEFCE8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29D3E239"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409A66DE"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7325FC" w14:paraId="64F1268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6188F5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740145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058FA4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085C01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2643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rsidRPr="008C2AB8" w14:paraId="4BBDA4A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61154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17998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EDE53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1804720"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11357B0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7325FC" w14:paraId="0385753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6307E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03329285"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62B9FE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150F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1ACA0A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669BD69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7325FC" w:rsidRPr="008C2AB8" w14:paraId="74BA46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1EDB41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0721ACCC"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1EEBF9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37CCA8" w14:textId="77777777" w:rsidR="007325FC" w:rsidRDefault="007325FC"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0AB31E9A" w14:textId="77777777" w:rsidR="007325FC" w:rsidRDefault="007325FC"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4A9BE0F"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4EECFD3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7325FC" w14:paraId="06A99FC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92B8BB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069C1BF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DE896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F42D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890509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370EB3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DFBF9C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7325FC" w:rsidRPr="008C2AB8" w14:paraId="47285F6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64863E"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F7EBB4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BE3B34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1FA9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ED680F6"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61E59FA" w14:textId="77777777" w:rsidR="007325FC" w:rsidRDefault="007325FC"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56E81F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7DD3A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752C7F9B" w14:textId="77777777" w:rsidR="007325FC" w:rsidRDefault="007325FC" w:rsidP="00E42C63">
            <w:pPr>
              <w:jc w:val="center"/>
              <w:rPr>
                <w:rFonts w:ascii="GHEA Grapalat" w:hAnsi="GHEA Grapalat"/>
                <w:sz w:val="20"/>
                <w:szCs w:val="20"/>
                <w:lang w:val="hy-AM"/>
              </w:rPr>
            </w:pPr>
          </w:p>
        </w:tc>
      </w:tr>
      <w:tr w:rsidR="007325FC" w:rsidRPr="008C2AB8" w14:paraId="0EBE12A6"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72E01907" w14:textId="77777777" w:rsidR="007325FC" w:rsidRDefault="007325FC"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1A2D070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C723C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583239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2FA17B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F6CFE4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4364D7F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7325FC" w14:paraId="6389B0B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CDE1DB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026737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E282D0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653C0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76053F9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26624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1924D2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44C89C3" w14:textId="77777777" w:rsidR="007325FC" w:rsidRDefault="007325FC"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74DC3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D4A230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2FD8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68CEA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713450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494C5CD6"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7325FC" w14:paraId="59F8533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A732C7"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D53D31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3D4CD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D5D2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E821F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6B5067" w14:textId="77777777" w:rsidR="007325FC" w:rsidRDefault="007325FC" w:rsidP="00E42C63">
            <w:pPr>
              <w:jc w:val="center"/>
              <w:rPr>
                <w:rFonts w:ascii="GHEA Grapalat" w:hAnsi="GHEA Grapalat"/>
                <w:sz w:val="20"/>
                <w:szCs w:val="20"/>
              </w:rPr>
            </w:pPr>
          </w:p>
        </w:tc>
      </w:tr>
      <w:tr w:rsidR="007325FC" w14:paraId="51E5270C"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69C3520" w14:textId="77777777" w:rsidR="007325FC" w:rsidRDefault="007325FC"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1AEDA8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3C03297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5A96B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E53E3B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352932E" w14:textId="77777777" w:rsidR="007325FC" w:rsidRDefault="007325FC" w:rsidP="00E42C63">
            <w:pPr>
              <w:jc w:val="center"/>
              <w:rPr>
                <w:rFonts w:ascii="GHEA Grapalat" w:hAnsi="GHEA Grapalat"/>
                <w:sz w:val="20"/>
                <w:szCs w:val="20"/>
              </w:rPr>
            </w:pPr>
          </w:p>
        </w:tc>
      </w:tr>
      <w:tr w:rsidR="007325FC" w14:paraId="010C4783"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F17E14E" w14:textId="77777777" w:rsidR="007325FC" w:rsidRDefault="007325FC"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322B6765"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62A63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34853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0E67EA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96461A" w14:textId="77777777" w:rsidR="007325FC" w:rsidRDefault="007325FC" w:rsidP="00E42C63">
            <w:pPr>
              <w:jc w:val="center"/>
              <w:rPr>
                <w:rFonts w:ascii="GHEA Grapalat" w:hAnsi="GHEA Grapalat"/>
                <w:sz w:val="20"/>
                <w:szCs w:val="20"/>
              </w:rPr>
            </w:pPr>
          </w:p>
        </w:tc>
      </w:tr>
      <w:tr w:rsidR="007325FC" w14:paraId="1CF88DF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202DED"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08EC5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4BD87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8BBE5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B66401C"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B66976" w14:textId="77777777" w:rsidR="007325FC" w:rsidRDefault="007325FC" w:rsidP="00E42C63">
            <w:pPr>
              <w:jc w:val="center"/>
              <w:rPr>
                <w:rFonts w:ascii="GHEA Grapalat" w:hAnsi="GHEA Grapalat"/>
                <w:sz w:val="20"/>
                <w:szCs w:val="20"/>
              </w:rPr>
            </w:pPr>
          </w:p>
        </w:tc>
      </w:tr>
      <w:tr w:rsidR="007325FC" w14:paraId="7D7AE0E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66A0144"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BBF2F5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088322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3E0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6BCCE13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E9CD6F" w14:textId="77777777" w:rsidR="007325FC" w:rsidRDefault="007325FC" w:rsidP="00E42C63">
            <w:pPr>
              <w:jc w:val="center"/>
              <w:rPr>
                <w:rFonts w:ascii="GHEA Grapalat" w:hAnsi="GHEA Grapalat"/>
                <w:sz w:val="20"/>
                <w:szCs w:val="20"/>
              </w:rPr>
            </w:pPr>
          </w:p>
        </w:tc>
      </w:tr>
      <w:tr w:rsidR="007325FC" w14:paraId="41C6B5F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E1400D8"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10715E6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83E3EB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FA163B"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33339E0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2BFD8" w14:textId="77777777" w:rsidR="007325FC" w:rsidRDefault="007325FC" w:rsidP="00E42C63">
            <w:pPr>
              <w:jc w:val="center"/>
              <w:rPr>
                <w:rFonts w:ascii="GHEA Grapalat" w:hAnsi="GHEA Grapalat"/>
                <w:sz w:val="20"/>
                <w:szCs w:val="20"/>
              </w:rPr>
            </w:pPr>
          </w:p>
        </w:tc>
      </w:tr>
    </w:tbl>
    <w:p w14:paraId="7F404954" w14:textId="77777777" w:rsidR="007325FC" w:rsidRDefault="007325FC" w:rsidP="007325FC">
      <w:pPr>
        <w:pStyle w:val="BodyTextIndent"/>
        <w:spacing w:after="0" w:line="240" w:lineRule="auto"/>
        <w:ind w:firstLine="720"/>
        <w:jc w:val="right"/>
        <w:rPr>
          <w:rFonts w:ascii="GHEA Grapalat" w:hAnsi="GHEA Grapalat" w:cs="Sylfaen"/>
          <w:sz w:val="20"/>
        </w:rPr>
      </w:pPr>
    </w:p>
    <w:p w14:paraId="604A11FA" w14:textId="77777777" w:rsidR="007325FC" w:rsidRDefault="007325FC" w:rsidP="007325FC">
      <w:pPr>
        <w:pStyle w:val="BodyTextIndent"/>
        <w:spacing w:after="0" w:line="240" w:lineRule="auto"/>
        <w:ind w:firstLine="720"/>
        <w:jc w:val="right"/>
        <w:rPr>
          <w:rFonts w:ascii="GHEA Grapalat" w:hAnsi="GHEA Grapalat" w:cs="Sylfaen"/>
          <w:sz w:val="20"/>
        </w:rPr>
      </w:pPr>
    </w:p>
    <w:p w14:paraId="14A08468" w14:textId="77777777" w:rsidR="007325FC" w:rsidRDefault="007325FC" w:rsidP="007325FC">
      <w:pPr>
        <w:pStyle w:val="BodyTextIndent"/>
        <w:spacing w:after="0" w:line="240" w:lineRule="auto"/>
        <w:ind w:firstLine="720"/>
        <w:jc w:val="right"/>
        <w:rPr>
          <w:rFonts w:ascii="GHEA Grapalat" w:hAnsi="GHEA Grapalat" w:cs="Sylfaen"/>
          <w:sz w:val="20"/>
        </w:rPr>
      </w:pPr>
    </w:p>
    <w:p w14:paraId="6D04426D" w14:textId="77777777" w:rsidR="007325FC" w:rsidRDefault="007325FC" w:rsidP="007325FC">
      <w:pPr>
        <w:pStyle w:val="BodyTextIndent"/>
        <w:spacing w:after="0" w:line="240" w:lineRule="auto"/>
        <w:ind w:firstLine="720"/>
        <w:jc w:val="right"/>
        <w:rPr>
          <w:rFonts w:ascii="GHEA Grapalat" w:hAnsi="GHEA Grapalat" w:cs="Sylfaen"/>
          <w:sz w:val="20"/>
        </w:rPr>
      </w:pPr>
    </w:p>
    <w:p w14:paraId="7AF0A010" w14:textId="77777777" w:rsidR="004E191A" w:rsidRDefault="004E191A" w:rsidP="00397F76">
      <w:pPr>
        <w:pStyle w:val="NormalWeb"/>
      </w:pPr>
    </w:p>
    <w:p w14:paraId="2CD09293" w14:textId="77777777" w:rsidR="007325FC" w:rsidRDefault="007325FC" w:rsidP="00397F76">
      <w:pPr>
        <w:pStyle w:val="NormalWeb"/>
      </w:pPr>
    </w:p>
    <w:p w14:paraId="39C38897" w14:textId="77777777" w:rsidR="007325FC" w:rsidRDefault="007325FC" w:rsidP="00397F76">
      <w:pPr>
        <w:pStyle w:val="NormalWeb"/>
      </w:pPr>
    </w:p>
    <w:p w14:paraId="67514CA3" w14:textId="77777777" w:rsidR="007325FC" w:rsidRDefault="007325FC" w:rsidP="00397F76">
      <w:pPr>
        <w:pStyle w:val="NormalWeb"/>
      </w:pPr>
    </w:p>
    <w:p w14:paraId="78E4344A" w14:textId="77777777" w:rsidR="00D86C36" w:rsidRDefault="00D86C36" w:rsidP="00397F76">
      <w:pPr>
        <w:pStyle w:val="NormalWeb"/>
      </w:pPr>
    </w:p>
    <w:p w14:paraId="5CFC893E" w14:textId="77777777" w:rsidR="007325FC" w:rsidRDefault="007325FC" w:rsidP="00397F76">
      <w:pPr>
        <w:pStyle w:val="NormalWeb"/>
      </w:pPr>
    </w:p>
    <w:p w14:paraId="5220F67C" w14:textId="77777777" w:rsidR="004E191A" w:rsidRPr="00E80706" w:rsidRDefault="004E191A" w:rsidP="00397F76">
      <w:pPr>
        <w:pStyle w:val="NormalWeb"/>
      </w:pPr>
      <w:r>
        <w:lastRenderedPageBreak/>
        <w:t xml:space="preserve">Հավելված </w:t>
      </w:r>
      <w:r w:rsidRPr="00E80706">
        <w:t>7</w:t>
      </w:r>
      <w:r>
        <w:rPr>
          <w:rStyle w:val="FootnoteReference"/>
          <w:b/>
          <w:lang w:val="en-US"/>
        </w:rPr>
        <w:footnoteReference w:id="14"/>
      </w:r>
    </w:p>
    <w:p w14:paraId="559CD487" w14:textId="17444605" w:rsidR="004E191A" w:rsidRDefault="004E191A" w:rsidP="00397F76">
      <w:pPr>
        <w:pStyle w:val="NormalWeb"/>
      </w:pPr>
      <w:r>
        <w:t>«</w:t>
      </w:r>
      <w:r w:rsidR="008B1CD2">
        <w:t>ԵՔ-ԲՄԱՇՁԲ-</w:t>
      </w:r>
      <w:r w:rsidR="001D151A">
        <w:t>24/36</w:t>
      </w:r>
      <w:r>
        <w:t>»* ծածկագրով</w:t>
      </w:r>
    </w:p>
    <w:p w14:paraId="7C9224F1" w14:textId="77777777" w:rsidR="004E191A" w:rsidRDefault="004E191A" w:rsidP="00397F76">
      <w:pPr>
        <w:pStyle w:val="NormalWeb"/>
      </w:pPr>
      <w:r>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3B74FE03"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3EDA8019"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sidR="004E00D7" w:rsidRPr="00F94470">
        <w:rPr>
          <w:rFonts w:ascii="GHEA Grapalat" w:hAnsi="GHEA Grapalat"/>
          <w:sz w:val="20"/>
          <w:lang w:val="af-ZA"/>
        </w:rPr>
        <w:t xml:space="preserve">Երևան քաղաքի </w:t>
      </w:r>
      <w:r w:rsidR="004E00D7">
        <w:rPr>
          <w:rFonts w:ascii="GHEA Grapalat" w:hAnsi="GHEA Grapalat"/>
          <w:sz w:val="20"/>
          <w:lang w:val="af-ZA"/>
        </w:rPr>
        <w:t xml:space="preserve">Քանաքեռ-Զեյթուն, Ավան, </w:t>
      </w:r>
      <w:r w:rsidR="004E00D7" w:rsidRPr="00F94470">
        <w:rPr>
          <w:rFonts w:ascii="GHEA Grapalat" w:hAnsi="GHEA Grapalat"/>
          <w:sz w:val="20"/>
          <w:lang w:val="af-ZA"/>
        </w:rPr>
        <w:t>Արաբկիր</w:t>
      </w:r>
      <w:r w:rsidR="004E00D7">
        <w:rPr>
          <w:rFonts w:ascii="GHEA Grapalat" w:hAnsi="GHEA Grapalat"/>
          <w:sz w:val="20"/>
          <w:lang w:val="af-ZA"/>
        </w:rPr>
        <w:t xml:space="preserve"> և Դավթաշեն</w:t>
      </w:r>
      <w:r w:rsidR="004E00D7" w:rsidRPr="00F94470">
        <w:rPr>
          <w:rFonts w:ascii="GHEA Grapalat" w:hAnsi="GHEA Grapalat"/>
          <w:sz w:val="20"/>
          <w:lang w:val="af-ZA"/>
        </w:rPr>
        <w:t xml:space="preserve"> վարչական շրջան</w:t>
      </w:r>
      <w:r w:rsidR="004E00D7">
        <w:rPr>
          <w:rFonts w:ascii="GHEA Grapalat" w:hAnsi="GHEA Grapalat"/>
          <w:sz w:val="20"/>
          <w:lang w:val="af-ZA"/>
        </w:rPr>
        <w:t>ներ</w:t>
      </w:r>
      <w:r w:rsidR="004E00D7" w:rsidRPr="00F94470">
        <w:rPr>
          <w:rFonts w:ascii="GHEA Grapalat" w:hAnsi="GHEA Grapalat"/>
          <w:sz w:val="20"/>
          <w:lang w:val="af-ZA"/>
        </w:rPr>
        <w:t>ի</w:t>
      </w:r>
      <w:r w:rsidR="004E00D7">
        <w:rPr>
          <w:rFonts w:ascii="GHEA Grapalat" w:hAnsi="GHEA Grapalat"/>
          <w:sz w:val="20"/>
          <w:lang w:val="af-ZA"/>
        </w:rPr>
        <w:t xml:space="preserve"> ճանապարհների միջին նորոգման</w:t>
      </w:r>
      <w:r w:rsidR="004E00D7" w:rsidRPr="00F94470">
        <w:rPr>
          <w:rFonts w:ascii="GHEA Grapalat" w:hAnsi="GHEA Grapalat"/>
          <w:sz w:val="20"/>
          <w:lang w:val="af-ZA"/>
        </w:rPr>
        <w:t xml:space="preserve"> աշխատանքներ</w:t>
      </w:r>
      <w:r w:rsidR="0053104F">
        <w:rPr>
          <w:rFonts w:ascii="GHEA Grapalat" w:hAnsi="GHEA Grapalat"/>
          <w:sz w:val="20"/>
          <w:lang w:val="af-ZA"/>
        </w:rPr>
        <w:t>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proofErr w:type="spellStart"/>
      <w:r w:rsidRPr="003F06E2">
        <w:rPr>
          <w:rFonts w:ascii="GHEA Grapalat" w:hAnsi="GHEA Grapalat"/>
          <w:sz w:val="20"/>
          <w:szCs w:val="20"/>
          <w:lang w:val="es-ES"/>
        </w:rPr>
        <w:t>անբաժանելի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մասը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կազմող</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ծավալաթերթ-նախահաշվին</w:t>
      </w:r>
      <w:proofErr w:type="spellEnd"/>
      <w:ins w:id="11" w:author="Sergey Shahnazaryan" w:date="2024-02-09T11:14:00Z">
        <w:r w:rsidRPr="003F06E2">
          <w:rPr>
            <w:rFonts w:ascii="GHEA Grapalat" w:hAnsi="GHEA Grapalat"/>
            <w:sz w:val="20"/>
            <w:szCs w:val="20"/>
            <w:lang w:val="es-ES"/>
          </w:rPr>
          <w:t xml:space="preserve"> </w:t>
        </w:r>
      </w:ins>
      <w:del w:id="12" w:author="Sergey Shahnazaryan" w:date="2024-02-09T11:14:00Z">
        <w:r w:rsidRPr="003F06E2">
          <w:rPr>
            <w:rFonts w:ascii="GHEA Grapalat" w:hAnsi="GHEA Grapalat"/>
            <w:sz w:val="20"/>
            <w:szCs w:val="20"/>
            <w:lang w:val="es-ES"/>
          </w:rPr>
          <w:delText xml:space="preserve">  </w:delText>
        </w:r>
      </w:del>
      <w:proofErr w:type="spellStart"/>
      <w:r w:rsidRPr="003F06E2">
        <w:rPr>
          <w:rFonts w:ascii="GHEA Grapalat" w:hAnsi="GHEA Grapalat"/>
          <w:sz w:val="20"/>
          <w:szCs w:val="20"/>
          <w:lang w:val="es-ES"/>
        </w:rPr>
        <w:t>համապատասխան</w:t>
      </w:r>
      <w:proofErr w:type="spellEnd"/>
      <w:r w:rsidRPr="003F06E2">
        <w:rPr>
          <w:rFonts w:ascii="GHEA Grapalat" w:hAnsi="GHEA Grapalat"/>
          <w:sz w:val="20"/>
          <w:szCs w:val="20"/>
          <w:lang w:val="es-ES"/>
        </w:rPr>
        <w:t>։</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r>
      <w:proofErr w:type="spellStart"/>
      <w:r>
        <w:rPr>
          <w:rFonts w:ascii="GHEA Grapalat" w:hAnsi="GHEA Grapalat"/>
          <w:sz w:val="20"/>
          <w:szCs w:val="20"/>
          <w:lang w:val="es-ES"/>
        </w:rPr>
        <w:t>Պ</w:t>
      </w:r>
      <w:r w:rsidRPr="003F06E2">
        <w:rPr>
          <w:rFonts w:ascii="GHEA Grapalat" w:hAnsi="GHEA Grapalat"/>
          <w:sz w:val="20"/>
          <w:szCs w:val="20"/>
          <w:lang w:val="es-ES"/>
        </w:rPr>
        <w:t>այմանագրով</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նախատեսված</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աշխատանքները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սկսվում</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են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պայմանագիրն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ուժի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մեջ</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մտնելուց</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հետո</w:t>
      </w:r>
      <w:proofErr w:type="spellEnd"/>
      <w:r w:rsidRPr="003F06E2">
        <w:rPr>
          <w:rFonts w:ascii="GHEA Grapalat" w:hAnsi="GHEA Grapalat"/>
          <w:sz w:val="20"/>
          <w:szCs w:val="20"/>
          <w:lang w:val="es-ES"/>
        </w:rPr>
        <w:t xml:space="preserve"> և  </w:t>
      </w:r>
      <w:proofErr w:type="spellStart"/>
      <w:r w:rsidRPr="003F06E2">
        <w:rPr>
          <w:rFonts w:ascii="GHEA Grapalat" w:hAnsi="GHEA Grapalat"/>
          <w:sz w:val="20"/>
          <w:szCs w:val="20"/>
          <w:lang w:val="es-ES"/>
        </w:rPr>
        <w:t>կատարման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ժամկետը</w:t>
      </w:r>
      <w:proofErr w:type="spellEnd"/>
      <w:r>
        <w:rPr>
          <w:rFonts w:ascii="GHEA Grapalat" w:hAnsi="GHEA Grapalat"/>
          <w:sz w:val="20"/>
          <w:szCs w:val="20"/>
          <w:lang w:val="es-ES"/>
        </w:rPr>
        <w:t xml:space="preserve"> </w:t>
      </w:r>
      <w:proofErr w:type="spellStart"/>
      <w:r w:rsidRPr="003F06E2">
        <w:rPr>
          <w:rFonts w:ascii="GHEA Grapalat" w:hAnsi="GHEA Grapalat"/>
          <w:sz w:val="20"/>
          <w:szCs w:val="20"/>
          <w:lang w:val="es-ES"/>
        </w:rPr>
        <w:t>սահմանվում</w:t>
      </w:r>
      <w:proofErr w:type="spellEnd"/>
      <w:r w:rsidRPr="003F06E2">
        <w:rPr>
          <w:rFonts w:ascii="GHEA Grapalat" w:hAnsi="GHEA Grapalat"/>
          <w:sz w:val="20"/>
          <w:szCs w:val="20"/>
          <w:lang w:val="es-ES"/>
        </w:rPr>
        <w:t xml:space="preserve"> է` </w:t>
      </w:r>
      <w:proofErr w:type="spellStart"/>
      <w:r w:rsidR="003F06E2" w:rsidRPr="003F06E2">
        <w:rPr>
          <w:rFonts w:ascii="GHEA Grapalat" w:hAnsi="GHEA Grapalat"/>
          <w:sz w:val="20"/>
          <w:szCs w:val="20"/>
          <w:lang w:val="es-ES"/>
        </w:rPr>
        <w:t>Հավելված</w:t>
      </w:r>
      <w:proofErr w:type="spellEnd"/>
      <w:r w:rsidR="003F06E2" w:rsidRPr="003F06E2">
        <w:rPr>
          <w:rFonts w:ascii="GHEA Grapalat" w:hAnsi="GHEA Grapalat"/>
          <w:sz w:val="20"/>
          <w:szCs w:val="20"/>
          <w:lang w:val="es-ES"/>
        </w:rPr>
        <w:t xml:space="preserve">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E7E9981"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7E7CD7B7" w:rsidR="004E191A" w:rsidRDefault="004E191A" w:rsidP="003F06E2">
      <w:pPr>
        <w:tabs>
          <w:tab w:val="left" w:pos="1080"/>
          <w:tab w:val="left" w:pos="1260"/>
        </w:tabs>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3"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4" w:author="Sergey Shahnazaryan" w:date="2024-02-09T11:34:00Z">
        <w:r>
          <w:rPr>
            <w:rFonts w:ascii="GHEA Grapalat" w:hAnsi="GHEA Grapalat" w:cs="Times Armenian"/>
            <w:sz w:val="20"/>
            <w:szCs w:val="20"/>
            <w:lang w:val="es-ES"/>
          </w:rPr>
          <w:t>.</w:t>
        </w:r>
      </w:ins>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 աշխատանքային և տեխնիկական ռեսուրսով ,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70C1080" w14:textId="778C9C91" w:rsidR="004E191A" w:rsidRDefault="004E191A" w:rsidP="004E191A">
      <w:pPr>
        <w:tabs>
          <w:tab w:val="left" w:pos="1276"/>
        </w:tabs>
        <w:ind w:firstLine="720"/>
        <w:jc w:val="both"/>
        <w:rPr>
          <w:ins w:id="15"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6" w:author="Sergey Shahnazaryan" w:date="2024-02-09T11:22:00Z">
        <w:r>
          <w:rPr>
            <w:rFonts w:ascii="GHEA Grapalat" w:hAnsi="GHEA Grapalat" w:cs="Sylfaen"/>
            <w:sz w:val="20"/>
            <w:szCs w:val="20"/>
            <w:lang w:val="hy-AM"/>
          </w:rPr>
          <w:t>՝</w:t>
        </w:r>
      </w:ins>
      <w:r w:rsidR="002D296B">
        <w:rPr>
          <w:rFonts w:ascii="GHEA Grapalat" w:hAnsi="GHEA Grapalat" w:cs="Sylfaen"/>
          <w:sz w:val="20"/>
          <w:szCs w:val="20"/>
          <w:lang w:val="hy-AM"/>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17" w:author="Sergey Shahnazaryan" w:date="2024-02-09T11:22:00Z">
        <w:r>
          <w:rPr>
            <w:rFonts w:ascii="GHEA Grapalat" w:hAnsi="GHEA Grapalat" w:cs="Sylfaen"/>
            <w:sz w:val="20"/>
            <w:szCs w:val="20"/>
            <w:lang w:val="pt-BR"/>
          </w:rPr>
          <w:delText>։</w:delText>
        </w:r>
      </w:del>
      <w:ins w:id="18" w:author="Sergey Shahnazaryan" w:date="2024-02-09T11:22:00Z">
        <w:r>
          <w:rPr>
            <w:rFonts w:ascii="GHEA Grapalat" w:hAnsi="GHEA Grapalat" w:cs="Sylfaen"/>
            <w:sz w:val="20"/>
            <w:szCs w:val="20"/>
            <w:lang w:val="hy-AM"/>
          </w:rPr>
          <w:t>.</w:t>
        </w:r>
      </w:ins>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proofErr w:type="spellStart"/>
      <w:r>
        <w:rPr>
          <w:rFonts w:ascii="GHEA Grapalat" w:hAnsi="GHEA Grapalat" w:cs="Arial"/>
          <w:sz w:val="20"/>
          <w:szCs w:val="20"/>
        </w:rPr>
        <w:t>եկել</w:t>
      </w:r>
      <w:proofErr w:type="spellEnd"/>
      <w:r>
        <w:rPr>
          <w:rFonts w:ascii="GHEA Grapalat" w:hAnsi="GHEA Grapalat"/>
          <w:sz w:val="20"/>
          <w:szCs w:val="20"/>
          <w:lang w:val="hy-AM"/>
        </w:rPr>
        <w:t xml:space="preserve"> </w:t>
      </w:r>
      <w:proofErr w:type="spellStart"/>
      <w:r>
        <w:rPr>
          <w:rFonts w:ascii="GHEA Grapalat" w:hAnsi="GHEA Grapalat"/>
          <w:sz w:val="20"/>
          <w:szCs w:val="20"/>
        </w:rPr>
        <w:t>կատարված</w:t>
      </w:r>
      <w:proofErr w:type="spellEnd"/>
      <w:r>
        <w:rPr>
          <w:rFonts w:ascii="GHEA Grapalat" w:hAnsi="GHEA Grapalat"/>
          <w:sz w:val="20"/>
          <w:szCs w:val="20"/>
          <w:lang w:val="es-ES"/>
        </w:rPr>
        <w:t xml:space="preserve"> </w:t>
      </w:r>
      <w:proofErr w:type="spellStart"/>
      <w:r>
        <w:rPr>
          <w:rFonts w:ascii="GHEA Grapalat" w:hAnsi="GHEA Grapalat"/>
          <w:sz w:val="20"/>
          <w:szCs w:val="20"/>
        </w:rPr>
        <w:t>աշխատանքի</w:t>
      </w:r>
      <w:proofErr w:type="spellEnd"/>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lastRenderedPageBreak/>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6A50366E"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000F11">
        <w:rPr>
          <w:rFonts w:ascii="GHEA Grapalat" w:hAnsi="GHEA Grapalat" w:cs="Sylfaen"/>
          <w:sz w:val="20"/>
          <w:szCs w:val="20"/>
          <w:lang w:val="hy-AM"/>
        </w:rPr>
        <w:t>365</w:t>
      </w:r>
      <w:r>
        <w:rPr>
          <w:rFonts w:ascii="GHEA Grapalat" w:hAnsi="GHEA Grapalat" w:cs="Sylfaen"/>
          <w:sz w:val="20"/>
          <w:szCs w:val="20"/>
          <w:lang w:val="hy-AM"/>
        </w:rPr>
        <w:t xml:space="preserve">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 xml:space="preserve">3.4.11 </w:t>
      </w:r>
      <w:proofErr w:type="spellStart"/>
      <w:r>
        <w:rPr>
          <w:rFonts w:ascii="GHEA Grapalat" w:hAnsi="GHEA Grapalat" w:cs="Times Armenian"/>
          <w:sz w:val="20"/>
          <w:szCs w:val="20"/>
          <w:lang w:val="es-ES"/>
        </w:rPr>
        <w:t>Որակավորման</w:t>
      </w:r>
      <w:proofErr w:type="spellEnd"/>
      <w:r>
        <w:rPr>
          <w:rFonts w:ascii="GHEA Grapalat" w:hAnsi="GHEA Grapalat" w:cs="Times Armenian"/>
          <w:sz w:val="20"/>
          <w:szCs w:val="20"/>
          <w:lang w:val="es-ES"/>
        </w:rPr>
        <w:t xml:space="preserve">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6"/>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30DBCBEF"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0C22E1">
        <w:rPr>
          <w:rFonts w:ascii="GHEA Grapalat" w:hAnsi="GHEA Grapalat" w:cs="Sylfaen"/>
          <w:sz w:val="20"/>
          <w:szCs w:val="20"/>
          <w:lang w:val="pt-BR"/>
        </w:rPr>
        <w:t>15</w:t>
      </w:r>
      <w:r>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lastRenderedPageBreak/>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7"/>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0D52A874" w14:textId="77777777" w:rsidR="004E191A" w:rsidRDefault="004E191A" w:rsidP="004E191A">
      <w:pPr>
        <w:ind w:firstLine="709"/>
        <w:jc w:val="both"/>
        <w:rPr>
          <w:del w:id="19" w:author="Sergey Shahnazaryan" w:date="2024-02-09T11:01:00Z"/>
          <w:rFonts w:ascii="GHEA Grapalat" w:hAnsi="GHEA Grapalat"/>
          <w:sz w:val="20"/>
          <w:lang w:val="hy-AM"/>
        </w:rPr>
      </w:pP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lastRenderedPageBreak/>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096DB625"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4F055F">
        <w:rPr>
          <w:rFonts w:ascii="GHEA Grapalat" w:hAnsi="GHEA Grapalat" w:cs="Arial"/>
          <w:sz w:val="20"/>
          <w:szCs w:val="20"/>
          <w:lang w:val="hy-AM"/>
        </w:rPr>
        <w:t>0</w:t>
      </w:r>
      <w:r>
        <w:rPr>
          <w:rFonts w:ascii="GHEA Grapalat" w:hAnsi="GHEA Grapalat" w:cs="Arial"/>
          <w:sz w:val="20"/>
          <w:szCs w:val="20"/>
          <w:lang w:val="hy-AM"/>
        </w:rPr>
        <w:t>5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2095B8ED"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B21E09">
        <w:rPr>
          <w:rFonts w:ascii="GHEA Grapalat" w:hAnsi="GHEA Grapalat" w:cs="Arial"/>
          <w:sz w:val="20"/>
          <w:szCs w:val="20"/>
          <w:lang w:val="hy-AM"/>
        </w:rPr>
        <w:t>0.5</w:t>
      </w:r>
      <w:r>
        <w:rPr>
          <w:rFonts w:ascii="GHEA Grapalat" w:hAnsi="GHEA Grapalat" w:cs="Arial"/>
          <w:sz w:val="20"/>
          <w:szCs w:val="20"/>
          <w:lang w:val="hy-AM"/>
        </w:rPr>
        <w:t xml:space="preserve">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տասնորդական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8"/>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397F76">
      <w:pPr>
        <w:pStyle w:val="NormalWeb"/>
      </w:pPr>
      <w:r>
        <w:t xml:space="preserve">           </w:t>
      </w:r>
      <w:r w:rsidR="004E191A">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Pr>
        <w:footnoteReference w:id="19"/>
      </w:r>
      <w:r w:rsidR="004E191A">
        <w:t>.</w:t>
      </w:r>
    </w:p>
    <w:p w14:paraId="768A9005" w14:textId="77777777" w:rsidR="00E96DC2" w:rsidRDefault="00E96DC2" w:rsidP="00397F76">
      <w:pPr>
        <w:pStyle w:val="NormalWeb"/>
      </w:pPr>
    </w:p>
    <w:tbl>
      <w:tblPr>
        <w:tblStyle w:val="TableGrid"/>
        <w:tblW w:w="0" w:type="auto"/>
        <w:jc w:val="center"/>
        <w:tblInd w:w="0" w:type="dxa"/>
        <w:tblLook w:val="04A0" w:firstRow="1" w:lastRow="0" w:firstColumn="1" w:lastColumn="0" w:noHBand="0" w:noVBand="1"/>
      </w:tblPr>
      <w:tblGrid>
        <w:gridCol w:w="709"/>
        <w:gridCol w:w="5136"/>
        <w:gridCol w:w="3600"/>
      </w:tblGrid>
      <w:tr w:rsidR="00A23753" w14:paraId="0BECC7FF"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4D5B5" w14:textId="77777777" w:rsidR="00A23753" w:rsidRDefault="00A23753" w:rsidP="00E42C63">
            <w:pPr>
              <w:pStyle w:val="NormalWeb"/>
              <w:spacing w:line="360" w:lineRule="auto"/>
              <w:jc w:val="center"/>
            </w:pPr>
            <w:r>
              <w:t>N</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75127" w14:textId="77777777" w:rsidR="00A23753" w:rsidRDefault="00A23753" w:rsidP="00E42C63">
            <w:pPr>
              <w:pStyle w:val="NormalWeb"/>
              <w:spacing w:line="360" w:lineRule="auto"/>
              <w:jc w:val="center"/>
            </w:pPr>
            <w:r>
              <w:t>Խախտումը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11B30" w14:textId="77777777" w:rsidR="00A23753" w:rsidRDefault="00A23753" w:rsidP="00E42C63">
            <w:pPr>
              <w:pStyle w:val="NormalWeb"/>
              <w:spacing w:line="360" w:lineRule="auto"/>
              <w:jc w:val="center"/>
            </w:pPr>
            <w:r>
              <w:t>Պատասխանատվությունը</w:t>
            </w:r>
          </w:p>
        </w:tc>
      </w:tr>
      <w:tr w:rsidR="00A23753" w14:paraId="6B97CDA0"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14706" w14:textId="77777777" w:rsidR="00A23753" w:rsidRDefault="00A23753" w:rsidP="00E42C63">
            <w:pPr>
              <w:pStyle w:val="NormalWeb"/>
              <w:spacing w:line="360" w:lineRule="auto"/>
              <w:jc w:val="center"/>
            </w:pPr>
            <w:r>
              <w:t>1</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E6C4D" w14:textId="77777777" w:rsidR="00A23753" w:rsidRDefault="00A23753" w:rsidP="00E42C63">
            <w:pPr>
              <w:pStyle w:val="NormalWeb"/>
              <w:jc w:val="both"/>
            </w:pPr>
            <w:r>
              <w:t>Շինարարական հրապարակի պատշաճ կազմակերպումը, կահավորումը չկատարել</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D8583" w14:textId="77777777" w:rsidR="00A23753" w:rsidRDefault="00A23753" w:rsidP="00E42C63">
            <w:pPr>
              <w:pStyle w:val="NormalWeb"/>
              <w:jc w:val="both"/>
            </w:pPr>
            <w:r>
              <w:t>Տուգանք – պայմանագրային գնի 0.5% չափով</w:t>
            </w:r>
          </w:p>
        </w:tc>
      </w:tr>
      <w:tr w:rsidR="00A23753" w14:paraId="65DCC056"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86790" w14:textId="77777777" w:rsidR="00A23753" w:rsidRDefault="00A23753" w:rsidP="00E42C63">
            <w:pPr>
              <w:pStyle w:val="NormalWeb"/>
              <w:spacing w:line="360" w:lineRule="auto"/>
              <w:jc w:val="center"/>
            </w:pPr>
            <w:r>
              <w:t>2</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9E3A4" w14:textId="77777777" w:rsidR="00A23753" w:rsidRDefault="00A23753" w:rsidP="00E42C63">
            <w:pPr>
              <w:pStyle w:val="NormalWeb"/>
              <w:jc w:val="both"/>
            </w:pPr>
            <w:r>
              <w:t>Տեխնիկական անվտանգության նորմերի չպահապնելը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4EECBB" w14:textId="77777777" w:rsidR="00A23753" w:rsidRDefault="00A23753" w:rsidP="00E42C63">
            <w:pPr>
              <w:pStyle w:val="NormalWeb"/>
              <w:jc w:val="both"/>
            </w:pPr>
            <w:r>
              <w:t>Տուգանք – պայմանագրային գնի 0.5% չափով</w:t>
            </w:r>
          </w:p>
        </w:tc>
      </w:tr>
      <w:tr w:rsidR="00A23753" w14:paraId="1A76B16B"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B8D7D" w14:textId="77777777" w:rsidR="00A23753" w:rsidRDefault="00A23753" w:rsidP="00E42C63">
            <w:pPr>
              <w:pStyle w:val="NormalWeb"/>
              <w:spacing w:line="360" w:lineRule="auto"/>
              <w:jc w:val="center"/>
            </w:pPr>
            <w:r>
              <w:t>3</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FFE3FA" w14:textId="77777777" w:rsidR="00A23753" w:rsidRDefault="00A23753" w:rsidP="00E42C63">
            <w:pPr>
              <w:pStyle w:val="NormalWeb"/>
              <w:jc w:val="both"/>
            </w:pPr>
            <w:r>
              <w:t xml:space="preserve">Սանիտարահիգենիկ և բնապահպանական նորմերի չպահապնելը  </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9D96B" w14:textId="77777777" w:rsidR="00A23753" w:rsidRDefault="00A23753" w:rsidP="00E42C63">
            <w:pPr>
              <w:pStyle w:val="NormalWeb"/>
              <w:jc w:val="both"/>
            </w:pPr>
            <w:r>
              <w:t>Տուգանք – պայմանագրային գնի 0.5% չափով</w:t>
            </w:r>
          </w:p>
        </w:tc>
      </w:tr>
      <w:tr w:rsidR="00A23753" w14:paraId="3423D94A"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11DA7" w14:textId="77777777" w:rsidR="00A23753" w:rsidRDefault="00A23753" w:rsidP="00E42C63">
            <w:pPr>
              <w:pStyle w:val="NormalWeb"/>
              <w:spacing w:line="360" w:lineRule="auto"/>
              <w:jc w:val="center"/>
            </w:pPr>
            <w:r>
              <w:t>4</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5B69F5" w14:textId="77777777" w:rsidR="00A23753" w:rsidRDefault="00A23753" w:rsidP="00E42C63">
            <w:pPr>
              <w:pStyle w:val="NormalWeb"/>
              <w:jc w:val="both"/>
            </w:pPr>
            <w:r>
              <w:t>Շինարարների համազգեստի վրա՝ շինարարություն իրականացնող կազմակերպության տարբերանշանի բացակայություն</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CB11F" w14:textId="77777777" w:rsidR="00A23753" w:rsidRDefault="00A23753" w:rsidP="00E42C63">
            <w:pPr>
              <w:pStyle w:val="NormalWeb"/>
              <w:jc w:val="both"/>
            </w:pPr>
            <w:r>
              <w:t>Տուգանք – պայմանագրային գնի 0.5% չափով</w:t>
            </w:r>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lastRenderedPageBreak/>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EA5F1D9"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GHEA Grapalat" w:hAnsi="GHEA Grapalat" w:cs="Sylfaen"/>
          <w:sz w:val="20"/>
          <w:szCs w:val="20"/>
          <w:lang w:val="hy-AM"/>
        </w:rPr>
        <w:footnoteReference w:id="20"/>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1"/>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2"/>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w:t>
      </w:r>
      <w:r>
        <w:rPr>
          <w:rFonts w:ascii="GHEA Grapalat" w:hAnsi="GHEA Grapalat" w:cs="Sylfaen"/>
          <w:sz w:val="20"/>
          <w:szCs w:val="20"/>
          <w:lang w:val="hy-AM"/>
        </w:rPr>
        <w:lastRenderedPageBreak/>
        <w:t>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016D69DD" w14:textId="77777777" w:rsidR="003B2229" w:rsidRPr="0093002B" w:rsidRDefault="003B2229" w:rsidP="003B222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3"/>
      </w: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lastRenderedPageBreak/>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lastRenderedPageBreak/>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77777777" w:rsidR="004E191A" w:rsidRDefault="004E191A" w:rsidP="004E191A">
      <w:pPr>
        <w:ind w:firstLine="567"/>
        <w:jc w:val="center"/>
        <w:rPr>
          <w:rFonts w:ascii="GHEA Grapalat" w:hAnsi="GHEA Grapalat"/>
          <w:b/>
          <w:sz w:val="20"/>
          <w:lang w:val="pt-BR"/>
        </w:rPr>
      </w:pPr>
      <w:r>
        <w:rPr>
          <w:rFonts w:ascii="GHEA Grapalat" w:hAnsi="GHEA Grapalat"/>
          <w:lang w:val="hy-AM"/>
        </w:rPr>
        <w:t>«</w:t>
      </w:r>
      <w:r>
        <w:rPr>
          <w:rFonts w:ascii="GHEA Grapalat" w:hAnsi="GHEA Grapalat" w:cs="Sylfaen"/>
          <w:b/>
          <w:sz w:val="20"/>
          <w:vertAlign w:val="subscript"/>
          <w:lang w:val="pt-BR"/>
        </w:rPr>
        <w:t>ԱՇԽԱՏԱՆՔՆԵՐԻ</w:t>
      </w:r>
      <w:r>
        <w:rPr>
          <w:rFonts w:ascii="GHEA Grapalat" w:hAnsi="GHEA Grapalat" w:cs="Arial"/>
          <w:b/>
          <w:sz w:val="20"/>
          <w:vertAlign w:val="subscript"/>
          <w:lang w:val="pt-BR"/>
        </w:rPr>
        <w:t xml:space="preserve"> </w:t>
      </w:r>
      <w:r>
        <w:rPr>
          <w:rFonts w:ascii="GHEA Grapalat" w:hAnsi="GHEA Grapalat" w:cs="Sylfaen"/>
          <w:b/>
          <w:sz w:val="20"/>
          <w:vertAlign w:val="subscript"/>
          <w:lang w:val="pt-BR"/>
        </w:rPr>
        <w:t>ԱՆՎԱՆՈՒՄԸ</w:t>
      </w:r>
      <w:r>
        <w:rPr>
          <w:rFonts w:ascii="GHEA Grapalat" w:hAnsi="GHEA Grapalat"/>
          <w:lang w:val="hy-AM"/>
        </w:rPr>
        <w:t>»</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796D838" w14:textId="77777777" w:rsidR="004E191A" w:rsidRDefault="004E191A" w:rsidP="004E191A">
      <w:pPr>
        <w:rPr>
          <w:rFonts w:ascii="GHEA Grapalat" w:hAnsi="GHEA Grapalat"/>
          <w:i/>
          <w:lang w:val="pt-BR"/>
        </w:rPr>
      </w:pPr>
      <w:r>
        <w:rPr>
          <w:rFonts w:ascii="GHEA Grapalat" w:hAnsi="GHEA Grapalat" w:cs="Sylfaen"/>
          <w:sz w:val="22"/>
          <w:szCs w:val="22"/>
          <w:lang w:val="af-ZA"/>
        </w:rPr>
        <w:t>* Կապալառուն աշխատանքները կատարում է ----------------------- հասցեում:</w:t>
      </w:r>
    </w:p>
    <w:p w14:paraId="30F1BF2D" w14:textId="77777777" w:rsidR="004E191A" w:rsidRDefault="004E191A" w:rsidP="004E191A">
      <w:pPr>
        <w:ind w:firstLine="567"/>
        <w:jc w:val="right"/>
        <w:rPr>
          <w:rFonts w:ascii="GHEA Grapalat" w:hAnsi="GHEA Grapalat"/>
          <w:i/>
          <w:lang w:val="pt-BR"/>
        </w:rPr>
      </w:pPr>
    </w:p>
    <w:p w14:paraId="28DF8C03" w14:textId="77777777" w:rsidR="00F24BB3" w:rsidRDefault="00F24BB3" w:rsidP="00F24BB3">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230B16F3" w14:textId="77777777" w:rsidR="00F24BB3" w:rsidRDefault="00F24BB3" w:rsidP="00F24BB3">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F24BB3" w14:paraId="09FDC7AA" w14:textId="77777777" w:rsidTr="00E42C63">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7B7C232B" w14:textId="77777777" w:rsidR="00F24BB3" w:rsidRDefault="00F24BB3" w:rsidP="00E42C63">
            <w:pPr>
              <w:tabs>
                <w:tab w:val="left" w:pos="3030"/>
              </w:tabs>
              <w:rPr>
                <w:rFonts w:ascii="GHEA Grapalat" w:hAnsi="GHEA Grapalat"/>
                <w:sz w:val="20"/>
                <w:szCs w:val="20"/>
                <w:lang w:val="hy-AM"/>
              </w:rPr>
            </w:pPr>
            <w:r>
              <w:rPr>
                <w:rFonts w:ascii="GHEA Grapalat" w:hAnsi="GHEA Grapalat"/>
                <w:sz w:val="20"/>
                <w:szCs w:val="20"/>
                <w:lang w:val="hy-AM"/>
              </w:rPr>
              <w:t>Կանխավճարի պայման</w:t>
            </w:r>
          </w:p>
        </w:tc>
        <w:tc>
          <w:tcPr>
            <w:tcW w:w="3346" w:type="dxa"/>
            <w:tcBorders>
              <w:top w:val="single" w:sz="4" w:space="0" w:color="auto"/>
              <w:left w:val="single" w:sz="4" w:space="0" w:color="auto"/>
              <w:bottom w:val="single" w:sz="4" w:space="0" w:color="auto"/>
              <w:right w:val="single" w:sz="4" w:space="0" w:color="auto"/>
            </w:tcBorders>
            <w:vAlign w:val="center"/>
            <w:hideMark/>
          </w:tcPr>
          <w:p w14:paraId="645E1FFB" w14:textId="77777777" w:rsidR="00F24BB3" w:rsidRDefault="00F24BB3" w:rsidP="00E42C63">
            <w:pPr>
              <w:rPr>
                <w:rFonts w:ascii="GHEA Grapalat" w:hAnsi="GHEA Grapalat"/>
                <w:sz w:val="20"/>
                <w:szCs w:val="20"/>
                <w:lang w:val="hy-AM"/>
              </w:rPr>
            </w:pPr>
            <w:r>
              <w:rPr>
                <w:rFonts w:ascii="GHEA Grapalat" w:hAnsi="GHEA Grapalat"/>
                <w:sz w:val="20"/>
                <w:szCs w:val="20"/>
                <w:lang w:val="hy-AM"/>
              </w:rPr>
              <w:t>Չի պահան</w:t>
            </w:r>
            <w:r>
              <w:rPr>
                <w:rFonts w:ascii="GHEA Grapalat" w:hAnsi="GHEA Grapalat"/>
                <w:sz w:val="20"/>
                <w:szCs w:val="20"/>
              </w:rPr>
              <w:t>ջ</w:t>
            </w:r>
            <w:r>
              <w:rPr>
                <w:rFonts w:ascii="GHEA Grapalat" w:hAnsi="GHEA Grapalat"/>
                <w:sz w:val="20"/>
                <w:szCs w:val="20"/>
                <w:lang w:val="hy-AM"/>
              </w:rPr>
              <w:t>վում</w:t>
            </w:r>
          </w:p>
        </w:tc>
      </w:tr>
      <w:tr w:rsidR="00F24BB3" w14:paraId="34A9929F" w14:textId="77777777" w:rsidTr="00E42C63">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7E17250" w14:textId="77777777" w:rsidR="00F24BB3" w:rsidRPr="000F4711" w:rsidRDefault="00F24BB3" w:rsidP="00E42C63">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EEB51AF" w14:textId="77777777" w:rsidR="00F24BB3" w:rsidRPr="000F4711" w:rsidRDefault="00F24BB3" w:rsidP="00E42C63">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F24BB3" w14:paraId="60A52588"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86AB4C0" w14:textId="77777777" w:rsidR="00F24BB3" w:rsidRPr="00013015" w:rsidRDefault="00F24BB3" w:rsidP="00E42C63">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Pr>
                <w:rFonts w:ascii="Sylfaen" w:hAnsi="Sylfaen" w:cs="Calibri"/>
                <w:bCs/>
                <w:sz w:val="20"/>
                <w:szCs w:val="20"/>
                <w:lang w:val="hy-AM"/>
              </w:rPr>
              <w:t xml:space="preserve">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F24BB3" w:rsidRPr="008C2AB8" w14:paraId="6959906A"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3A9DAEF1" w14:textId="77777777" w:rsidR="00F24BB3" w:rsidRPr="00AE69C0" w:rsidRDefault="00F24BB3" w:rsidP="00E42C63">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4E4D39E7" w14:textId="77777777" w:rsidR="00F24BB3" w:rsidRPr="0064341D" w:rsidRDefault="00F24BB3" w:rsidP="00E42C63">
            <w:pPr>
              <w:rPr>
                <w:rFonts w:ascii="GHEA Grapalat" w:hAnsi="GHEA Grapalat"/>
                <w:sz w:val="20"/>
                <w:szCs w:val="20"/>
                <w:lang w:val="hy-AM"/>
              </w:rPr>
            </w:pPr>
            <w:r>
              <w:rPr>
                <w:rFonts w:ascii="GHEA Grapalat" w:hAnsi="GHEA Grapalat"/>
                <w:sz w:val="20"/>
                <w:szCs w:val="20"/>
                <w:lang w:val="hy-AM"/>
              </w:rPr>
              <w:t>1) տրանսպորտային</w:t>
            </w:r>
          </w:p>
          <w:p w14:paraId="03B33168" w14:textId="77777777" w:rsidR="00F24BB3" w:rsidRPr="006066CA" w:rsidRDefault="00F24BB3" w:rsidP="00E42C63">
            <w:pPr>
              <w:tabs>
                <w:tab w:val="left" w:pos="3030"/>
              </w:tabs>
              <w:rPr>
                <w:rFonts w:ascii="GHEA Grapalat" w:hAnsi="GHEA Grapalat" w:cs="Sylfaen"/>
                <w:bCs/>
                <w:sz w:val="20"/>
                <w:szCs w:val="20"/>
                <w:lang w:val="hy-AM"/>
              </w:rPr>
            </w:pPr>
          </w:p>
          <w:p w14:paraId="0C7B1822" w14:textId="77777777" w:rsidR="00F24BB3" w:rsidRPr="00AE69C0" w:rsidRDefault="00F24BB3" w:rsidP="00E42C63">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F24BB3" w:rsidRPr="008C2AB8" w14:paraId="00D20FF6"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2C0617F6" w14:textId="77777777" w:rsidR="00F24BB3" w:rsidRPr="00DD0073" w:rsidRDefault="00F24BB3" w:rsidP="00E42C63">
            <w:pPr>
              <w:tabs>
                <w:tab w:val="left" w:pos="3030"/>
              </w:tabs>
              <w:rPr>
                <w:rFonts w:ascii="GHEA Grapalat" w:hAnsi="GHEA Grapalat" w:cs="Sylfaen"/>
                <w:bCs/>
                <w:sz w:val="20"/>
                <w:szCs w:val="20"/>
                <w:lang w:val="hy-AM"/>
              </w:rPr>
            </w:pPr>
            <w:r>
              <w:rPr>
                <w:rFonts w:ascii="GHEA Grapalat" w:hAnsi="GHEA Grapalat" w:cs="Sylfaen"/>
                <w:bCs/>
                <w:sz w:val="20"/>
                <w:szCs w:val="20"/>
                <w:lang w:val="hy-AM"/>
              </w:rPr>
              <w:t xml:space="preserve">Մասնակիցները ծավալաթերթը ուղարկեն </w:t>
            </w:r>
            <w:r w:rsidRPr="00DD0073">
              <w:rPr>
                <w:rFonts w:ascii="GHEA Grapalat" w:hAnsi="GHEA Grapalat" w:cs="Sylfaen"/>
                <w:bCs/>
                <w:sz w:val="20"/>
                <w:szCs w:val="20"/>
                <w:lang w:val="hy-AM"/>
              </w:rPr>
              <w:t>Excel</w:t>
            </w:r>
            <w:r>
              <w:rPr>
                <w:rFonts w:ascii="GHEA Grapalat" w:hAnsi="GHEA Grapalat" w:cs="Sylfaen"/>
                <w:bCs/>
                <w:sz w:val="20"/>
                <w:szCs w:val="20"/>
                <w:lang w:val="hy-AM"/>
              </w:rPr>
              <w:t xml:space="preserve"> տարբերակով</w:t>
            </w:r>
            <w:r w:rsidRPr="00DD0073">
              <w:rPr>
                <w:rFonts w:ascii="GHEA Grapalat" w:hAnsi="GHEA Grapalat" w:cs="Sylfaen"/>
                <w:bCs/>
                <w:sz w:val="20"/>
                <w:szCs w:val="20"/>
                <w:lang w:val="hy-AM"/>
              </w:rPr>
              <w:t>:</w:t>
            </w:r>
          </w:p>
        </w:tc>
      </w:tr>
      <w:tr w:rsidR="00F24BB3" w:rsidRPr="008C2AB8" w14:paraId="448090C5"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5BB10CF" w14:textId="77777777" w:rsidR="00F24BB3" w:rsidRDefault="00F24BB3" w:rsidP="00E42C63">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64DDAFA8" w14:textId="77777777" w:rsidR="00921076" w:rsidRDefault="00921076" w:rsidP="004E191A">
      <w:pPr>
        <w:ind w:firstLine="567"/>
        <w:jc w:val="right"/>
        <w:rPr>
          <w:rFonts w:ascii="GHEA Grapalat" w:hAnsi="GHEA Grapalat" w:cs="Sylfaen"/>
          <w:i/>
          <w:sz w:val="20"/>
          <w:szCs w:val="20"/>
          <w:lang w:val="pt-BR"/>
        </w:rPr>
      </w:pPr>
    </w:p>
    <w:p w14:paraId="0D45CD9B" w14:textId="77777777" w:rsidR="00921076" w:rsidRDefault="00921076" w:rsidP="004E191A">
      <w:pPr>
        <w:ind w:firstLine="567"/>
        <w:jc w:val="right"/>
        <w:rPr>
          <w:rFonts w:ascii="GHEA Grapalat" w:hAnsi="GHEA Grapalat" w:cs="Sylfaen"/>
          <w:i/>
          <w:sz w:val="20"/>
          <w:szCs w:val="20"/>
          <w:lang w:val="pt-BR"/>
        </w:rPr>
      </w:pPr>
    </w:p>
    <w:p w14:paraId="2804E4EB" w14:textId="27A8AEC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01439FB1" w14:textId="77777777" w:rsidR="004E191A" w:rsidRDefault="004E191A" w:rsidP="004E191A">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1A51FE94" w14:textId="0ECD499B" w:rsidR="004E191A" w:rsidRDefault="0056588B" w:rsidP="004E191A">
      <w:pPr>
        <w:ind w:firstLine="567"/>
        <w:jc w:val="center"/>
        <w:rPr>
          <w:rFonts w:ascii="GHEA Grapalat" w:hAnsi="GHEA Grapalat" w:cs="Sylfaen"/>
          <w:b/>
          <w:sz w:val="18"/>
          <w:szCs w:val="18"/>
          <w:lang w:val="pt-BR"/>
        </w:rPr>
      </w:pPr>
      <w:r w:rsidRPr="0056588B">
        <w:rPr>
          <w:rFonts w:ascii="GHEA Grapalat" w:hAnsi="GHEA Grapalat" w:cs="Sylfaen"/>
          <w:b/>
          <w:sz w:val="18"/>
          <w:szCs w:val="18"/>
          <w:lang w:val="pt-BR"/>
        </w:rPr>
        <w:t xml:space="preserve">ԵՐԵՎԱՆ ՔԱՂԱՔԻ </w:t>
      </w:r>
      <w:r w:rsidR="008169A4" w:rsidRPr="008169A4">
        <w:rPr>
          <w:rFonts w:ascii="GHEA Grapalat" w:hAnsi="GHEA Grapalat" w:cs="Sylfaen"/>
          <w:b/>
          <w:sz w:val="18"/>
          <w:szCs w:val="18"/>
          <w:lang w:val="pt-BR"/>
        </w:rPr>
        <w:t>ՔԱՆԱՔԵՌ-ԶԵՅԹՈՒՆ, ԱՎԱՆ, ԱՐԱԲԿԻՐ և ԴԱՎԹԱՇԵՆ ՎԱՐՉԱԿԱՆ ՇՐՋԱՆՆԵՐՈՒՄ ՄԻՋԻՆ ՆՈՐՈԳՄԱՆ ԱՇԽԱՏԱՆՔՆԵՐ</w:t>
      </w:r>
      <w:r w:rsidR="008169A4">
        <w:rPr>
          <w:rFonts w:ascii="GHEA Grapalat" w:hAnsi="GHEA Grapalat" w:cs="Sylfaen"/>
          <w:b/>
          <w:sz w:val="18"/>
          <w:szCs w:val="18"/>
          <w:lang w:val="pt-BR"/>
        </w:rPr>
        <w:t xml:space="preserve"> </w:t>
      </w:r>
      <w:r w:rsidR="004E191A">
        <w:rPr>
          <w:rFonts w:ascii="GHEA Grapalat" w:hAnsi="GHEA Grapalat" w:cs="Sylfaen"/>
          <w:b/>
          <w:sz w:val="18"/>
          <w:szCs w:val="18"/>
          <w:lang w:val="pt-BR"/>
        </w:rPr>
        <w:t>ԱՇԽԱՏԱՆՔՆԵՐԻ</w:t>
      </w:r>
      <w:r w:rsidR="004E191A" w:rsidRPr="008169A4">
        <w:rPr>
          <w:rFonts w:ascii="GHEA Grapalat" w:hAnsi="GHEA Grapalat" w:cs="Sylfaen"/>
          <w:b/>
          <w:sz w:val="18"/>
          <w:szCs w:val="18"/>
          <w:lang w:val="pt-BR"/>
        </w:rPr>
        <w:t xml:space="preserve"> </w:t>
      </w:r>
      <w:r w:rsidR="004E191A">
        <w:rPr>
          <w:rFonts w:ascii="GHEA Grapalat" w:hAnsi="GHEA Grapalat" w:cs="Sylfaen"/>
          <w:b/>
          <w:sz w:val="18"/>
          <w:szCs w:val="18"/>
          <w:lang w:val="pt-BR"/>
        </w:rPr>
        <w:t>ԿԱՏԱՐՄԱՆ</w:t>
      </w:r>
    </w:p>
    <w:p w14:paraId="063108D3" w14:textId="77777777" w:rsidR="0056588B" w:rsidRDefault="0056588B" w:rsidP="004E191A">
      <w:pPr>
        <w:ind w:firstLine="567"/>
        <w:jc w:val="center"/>
        <w:rPr>
          <w:rFonts w:ascii="GHEA Grapalat" w:hAnsi="GHEA Grapalat"/>
          <w:b/>
          <w:sz w:val="20"/>
          <w:szCs w:val="20"/>
          <w:lang w:val="pt-BR"/>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8169A4" w:rsidRPr="006A567E" w14:paraId="7F5E9960" w14:textId="77777777" w:rsidTr="00E42C63">
        <w:trPr>
          <w:trHeight w:val="701"/>
        </w:trPr>
        <w:tc>
          <w:tcPr>
            <w:tcW w:w="648" w:type="dxa"/>
            <w:vMerge w:val="restart"/>
            <w:shd w:val="clear" w:color="auto" w:fill="auto"/>
            <w:vAlign w:val="center"/>
            <w:hideMark/>
          </w:tcPr>
          <w:p w14:paraId="19C9953E" w14:textId="77777777" w:rsidR="008169A4" w:rsidRPr="00102F5E" w:rsidRDefault="008169A4" w:rsidP="00E42C63">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656F263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Կապալառուիկողմիցկատարվելիքաշխատանքներիանվանումներ</w:t>
            </w:r>
            <w:proofErr w:type="spellEnd"/>
            <w:r w:rsidRPr="00102F5E">
              <w:rPr>
                <w:rFonts w:ascii="GHEA Grapalat" w:hAnsi="GHEA Grapalat"/>
                <w:b/>
                <w:bCs/>
                <w:color w:val="000000"/>
                <w:sz w:val="20"/>
                <w:szCs w:val="20"/>
                <w:lang w:val="es-ES"/>
              </w:rPr>
              <w:br/>
            </w:r>
          </w:p>
        </w:tc>
        <w:tc>
          <w:tcPr>
            <w:tcW w:w="6437" w:type="dxa"/>
            <w:gridSpan w:val="2"/>
            <w:shd w:val="clear" w:color="auto" w:fill="auto"/>
            <w:vAlign w:val="center"/>
            <w:hideMark/>
          </w:tcPr>
          <w:p w14:paraId="7419084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Աշխատանքներիկատարմանժամկետը</w:t>
            </w:r>
            <w:proofErr w:type="spellEnd"/>
            <w:r w:rsidRPr="00102F5E">
              <w:rPr>
                <w:rFonts w:ascii="GHEA Grapalat" w:hAnsi="GHEA Grapalat"/>
                <w:b/>
                <w:bCs/>
                <w:color w:val="000000"/>
                <w:sz w:val="20"/>
                <w:szCs w:val="20"/>
                <w:lang w:val="es-ES"/>
              </w:rPr>
              <w:br/>
            </w:r>
          </w:p>
        </w:tc>
      </w:tr>
      <w:tr w:rsidR="008169A4" w:rsidRPr="00BC6678" w14:paraId="14B3397C" w14:textId="77777777" w:rsidTr="00E42C63">
        <w:trPr>
          <w:trHeight w:val="494"/>
        </w:trPr>
        <w:tc>
          <w:tcPr>
            <w:tcW w:w="648" w:type="dxa"/>
            <w:vMerge/>
            <w:vAlign w:val="center"/>
            <w:hideMark/>
          </w:tcPr>
          <w:p w14:paraId="6B2EEA23" w14:textId="77777777" w:rsidR="008169A4" w:rsidRPr="00102F5E" w:rsidRDefault="008169A4" w:rsidP="00E42C63">
            <w:pPr>
              <w:rPr>
                <w:rFonts w:ascii="GHEA Grapalat" w:hAnsi="GHEA Grapalat"/>
                <w:b/>
                <w:bCs/>
                <w:color w:val="000000"/>
                <w:sz w:val="20"/>
                <w:szCs w:val="20"/>
                <w:lang w:val="es-ES"/>
              </w:rPr>
            </w:pPr>
          </w:p>
        </w:tc>
        <w:tc>
          <w:tcPr>
            <w:tcW w:w="3463" w:type="dxa"/>
            <w:vMerge/>
            <w:vAlign w:val="center"/>
            <w:hideMark/>
          </w:tcPr>
          <w:p w14:paraId="01D94112" w14:textId="77777777" w:rsidR="008169A4" w:rsidRPr="00102F5E" w:rsidRDefault="008169A4" w:rsidP="00E42C63">
            <w:pPr>
              <w:rPr>
                <w:rFonts w:ascii="GHEA Grapalat" w:hAnsi="GHEA Grapalat"/>
                <w:b/>
                <w:bCs/>
                <w:color w:val="000000"/>
                <w:sz w:val="20"/>
                <w:szCs w:val="20"/>
                <w:lang w:val="es-ES"/>
              </w:rPr>
            </w:pPr>
          </w:p>
        </w:tc>
        <w:tc>
          <w:tcPr>
            <w:tcW w:w="2977" w:type="dxa"/>
            <w:shd w:val="clear" w:color="auto" w:fill="auto"/>
            <w:vAlign w:val="center"/>
            <w:hideMark/>
          </w:tcPr>
          <w:p w14:paraId="06A208DD"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Սկիզբը</w:t>
            </w:r>
            <w:proofErr w:type="spellEnd"/>
          </w:p>
        </w:tc>
        <w:tc>
          <w:tcPr>
            <w:tcW w:w="3460" w:type="dxa"/>
            <w:shd w:val="clear" w:color="auto" w:fill="auto"/>
            <w:vAlign w:val="center"/>
            <w:hideMark/>
          </w:tcPr>
          <w:p w14:paraId="113AB80B"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Ավարտը</w:t>
            </w:r>
            <w:proofErr w:type="spellEnd"/>
          </w:p>
        </w:tc>
      </w:tr>
      <w:tr w:rsidR="008169A4" w:rsidRPr="00CE006F" w14:paraId="2F45E832" w14:textId="77777777" w:rsidTr="00E42C63">
        <w:trPr>
          <w:trHeight w:val="1430"/>
        </w:trPr>
        <w:tc>
          <w:tcPr>
            <w:tcW w:w="648" w:type="dxa"/>
            <w:shd w:val="clear" w:color="auto" w:fill="auto"/>
            <w:vAlign w:val="center"/>
          </w:tcPr>
          <w:p w14:paraId="3AB0F6D1" w14:textId="77777777" w:rsidR="008169A4" w:rsidRPr="00102F5E" w:rsidRDefault="008169A4" w:rsidP="00E42C63">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31F98AED" w14:textId="77777777" w:rsidR="008169A4" w:rsidRPr="00102F5E" w:rsidRDefault="008169A4" w:rsidP="00E42C63">
            <w:pPr>
              <w:jc w:val="center"/>
              <w:rPr>
                <w:rFonts w:ascii="GHEA Grapalat" w:hAnsi="GHEA Grapalat"/>
                <w:color w:val="FF0000"/>
                <w:sz w:val="20"/>
                <w:szCs w:val="20"/>
                <w:lang w:val="hy-AM"/>
              </w:rPr>
            </w:pPr>
            <w:r w:rsidRPr="00102F5E">
              <w:rPr>
                <w:rFonts w:ascii="GHEA Grapalat" w:hAnsi="GHEA Grapalat" w:cs="Sylfaen"/>
                <w:sz w:val="20"/>
                <w:szCs w:val="20"/>
                <w:lang w:val="hy-AM"/>
              </w:rPr>
              <w:t>Քանաքեռ-Զեյթուն, Ավան, Արաբկիր և Դավթաշեն վարչական շրջաններում միջին նորոգման աշխատանքներ</w:t>
            </w:r>
          </w:p>
        </w:tc>
        <w:tc>
          <w:tcPr>
            <w:tcW w:w="2977" w:type="dxa"/>
            <w:shd w:val="clear" w:color="auto" w:fill="auto"/>
            <w:vAlign w:val="center"/>
          </w:tcPr>
          <w:p w14:paraId="4D5383E8" w14:textId="77777777" w:rsidR="008169A4" w:rsidRPr="00102F5E" w:rsidRDefault="008169A4" w:rsidP="00E42C63">
            <w:pPr>
              <w:jc w:val="center"/>
              <w:rPr>
                <w:rFonts w:ascii="GHEA Grapalat" w:hAnsi="GHEA Grapalat"/>
                <w:sz w:val="20"/>
                <w:szCs w:val="20"/>
                <w:lang w:val="hy-AM"/>
              </w:rPr>
            </w:pPr>
            <w:r w:rsidRPr="00102F5E">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ուժի մեջ մտնելու օրը</w:t>
            </w:r>
          </w:p>
        </w:tc>
        <w:tc>
          <w:tcPr>
            <w:tcW w:w="3460" w:type="dxa"/>
            <w:shd w:val="clear" w:color="auto" w:fill="auto"/>
            <w:vAlign w:val="center"/>
          </w:tcPr>
          <w:p w14:paraId="17F84502" w14:textId="77777777" w:rsidR="008169A4" w:rsidRPr="00102F5E" w:rsidRDefault="008169A4" w:rsidP="00E42C63">
            <w:pPr>
              <w:jc w:val="center"/>
              <w:rPr>
                <w:rFonts w:ascii="GHEA Grapalat" w:hAnsi="GHEA Grapalat"/>
                <w:sz w:val="20"/>
                <w:szCs w:val="20"/>
                <w:lang w:val="hy-AM"/>
              </w:rPr>
            </w:pPr>
          </w:p>
          <w:p w14:paraId="2A7C1C85" w14:textId="77777777" w:rsidR="008169A4" w:rsidRPr="00102F5E" w:rsidRDefault="008169A4" w:rsidP="00E42C63">
            <w:pPr>
              <w:jc w:val="center"/>
              <w:rPr>
                <w:rFonts w:ascii="GHEA Grapalat" w:hAnsi="GHEA Grapalat"/>
                <w:sz w:val="20"/>
                <w:szCs w:val="20"/>
                <w:lang w:val="hy-AM"/>
              </w:rPr>
            </w:pPr>
            <w:r w:rsidRPr="00102F5E">
              <w:rPr>
                <w:rFonts w:ascii="GHEA Grapalat" w:hAnsi="GHEA Grapalat"/>
                <w:sz w:val="20"/>
                <w:szCs w:val="20"/>
                <w:lang w:val="hy-AM"/>
              </w:rPr>
              <w:t>200</w:t>
            </w:r>
            <w:r w:rsidRPr="00102F5E">
              <w:rPr>
                <w:rFonts w:ascii="GHEA Grapalat" w:hAnsi="GHEA Grapalat"/>
                <w:sz w:val="20"/>
                <w:szCs w:val="20"/>
              </w:rPr>
              <w:t>-</w:t>
            </w:r>
            <w:r w:rsidRPr="00102F5E">
              <w:rPr>
                <w:rFonts w:ascii="GHEA Grapalat" w:hAnsi="GHEA Grapalat"/>
                <w:sz w:val="20"/>
                <w:szCs w:val="20"/>
                <w:lang w:val="hy-AM"/>
              </w:rPr>
              <w:t>րդ օրացուցային օրը</w:t>
            </w:r>
          </w:p>
          <w:p w14:paraId="765ED608" w14:textId="77777777" w:rsidR="008169A4" w:rsidRPr="00102F5E" w:rsidRDefault="008169A4" w:rsidP="00E42C63">
            <w:pPr>
              <w:jc w:val="center"/>
              <w:rPr>
                <w:rFonts w:ascii="GHEA Grapalat" w:hAnsi="GHEA Grapalat"/>
                <w:sz w:val="20"/>
                <w:szCs w:val="20"/>
                <w:lang w:val="hy-AM"/>
              </w:rPr>
            </w:pPr>
          </w:p>
        </w:tc>
      </w:tr>
    </w:tbl>
    <w:p w14:paraId="26ABA2D8" w14:textId="77777777" w:rsidR="004E191A" w:rsidRDefault="004E191A"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391819F6" w14:textId="77777777" w:rsidR="008354E9" w:rsidRPr="00382CA6" w:rsidRDefault="008354E9" w:rsidP="008354E9">
      <w:pPr>
        <w:tabs>
          <w:tab w:val="left" w:pos="9980"/>
        </w:tabs>
        <w:jc w:val="center"/>
        <w:rPr>
          <w:rFonts w:ascii="GHEA Grapalat" w:hAnsi="GHEA Grapalat" w:cs="Sylfaen"/>
          <w:b/>
          <w:color w:val="000000"/>
          <w:lang w:val="es-ES"/>
        </w:rPr>
      </w:pPr>
      <w:r w:rsidRPr="00AA5E08">
        <w:rPr>
          <w:rFonts w:ascii="GHEA Grapalat" w:hAnsi="GHEA Grapalat" w:cs="Sylfaen"/>
          <w:b/>
          <w:color w:val="000000"/>
          <w:lang w:val="hy-AM"/>
        </w:rPr>
        <w:t>ՎՃԱՐՄԱՆ</w:t>
      </w:r>
      <w:r w:rsidRPr="00DE7DEE">
        <w:rPr>
          <w:rFonts w:ascii="GHEA Grapalat" w:hAnsi="GHEA Grapalat" w:cs="Sylfaen"/>
          <w:b/>
          <w:color w:val="000000"/>
          <w:lang w:val="hy-AM"/>
        </w:rPr>
        <w:t xml:space="preserve"> </w:t>
      </w:r>
      <w:r w:rsidRPr="00AA5E08">
        <w:rPr>
          <w:rFonts w:ascii="GHEA Grapalat" w:hAnsi="GHEA Grapalat" w:cs="Sylfaen"/>
          <w:b/>
          <w:color w:val="000000"/>
          <w:lang w:val="hy-AM"/>
        </w:rPr>
        <w:t>ԺԱՄԱՆԱԿԱՑՈՒՅՑ</w:t>
      </w:r>
      <w:r w:rsidRPr="00382CA6">
        <w:rPr>
          <w:rFonts w:ascii="GHEA Grapalat" w:hAnsi="GHEA Grapalat" w:cs="Sylfaen"/>
          <w:b/>
          <w:color w:val="000000"/>
          <w:lang w:val="es-ES"/>
        </w:rPr>
        <w:t>*</w:t>
      </w:r>
    </w:p>
    <w:p w14:paraId="6CA8CF80" w14:textId="77777777" w:rsidR="008354E9" w:rsidRPr="00382CA6" w:rsidRDefault="008354E9" w:rsidP="008354E9">
      <w:pPr>
        <w:tabs>
          <w:tab w:val="left" w:pos="9980"/>
        </w:tabs>
        <w:ind w:left="90"/>
        <w:jc w:val="center"/>
        <w:rPr>
          <w:rFonts w:ascii="GHEA Grapalat" w:hAnsi="GHEA Grapalat" w:cs="Sylfaen"/>
          <w:b/>
          <w:color w:val="000000"/>
          <w:lang w:val="es-ES"/>
        </w:rPr>
      </w:pPr>
    </w:p>
    <w:tbl>
      <w:tblPr>
        <w:tblW w:w="109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8354E9" w:rsidRPr="00FA2E9A" w14:paraId="1DC536D4" w14:textId="77777777" w:rsidTr="008354E9">
        <w:trPr>
          <w:trHeight w:val="548"/>
        </w:trPr>
        <w:tc>
          <w:tcPr>
            <w:tcW w:w="10980" w:type="dxa"/>
            <w:gridSpan w:val="16"/>
            <w:vAlign w:val="center"/>
          </w:tcPr>
          <w:p w14:paraId="232D593D"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8354E9" w:rsidRPr="008C2AB8" w14:paraId="69CB872E" w14:textId="77777777" w:rsidTr="008354E9">
        <w:trPr>
          <w:trHeight w:val="809"/>
        </w:trPr>
        <w:tc>
          <w:tcPr>
            <w:tcW w:w="720" w:type="dxa"/>
            <w:vMerge w:val="restart"/>
            <w:vAlign w:val="center"/>
          </w:tcPr>
          <w:p w14:paraId="31D5294D" w14:textId="77777777" w:rsidR="008354E9" w:rsidRPr="00013015" w:rsidRDefault="008354E9" w:rsidP="00E42C63">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99E30FC"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4CA0E5D" w14:textId="77777777" w:rsidR="008354E9" w:rsidRPr="00FA2E9A"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088" w:type="dxa"/>
            <w:gridSpan w:val="13"/>
            <w:vAlign w:val="center"/>
          </w:tcPr>
          <w:p w14:paraId="7695BEF4" w14:textId="77777777" w:rsidR="008354E9" w:rsidRPr="00FA2E9A" w:rsidRDefault="008354E9" w:rsidP="00E42C63">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8354E9" w:rsidRPr="00FA2E9A" w14:paraId="2C7EFB33" w14:textId="77777777" w:rsidTr="008354E9">
        <w:trPr>
          <w:cantSplit/>
          <w:trHeight w:val="1205"/>
        </w:trPr>
        <w:tc>
          <w:tcPr>
            <w:tcW w:w="720" w:type="dxa"/>
            <w:vMerge/>
          </w:tcPr>
          <w:p w14:paraId="400DE952" w14:textId="77777777" w:rsidR="008354E9" w:rsidRPr="00C51AE9" w:rsidRDefault="008354E9" w:rsidP="00E42C63">
            <w:pPr>
              <w:jc w:val="center"/>
              <w:rPr>
                <w:rFonts w:ascii="GHEA Grapalat" w:hAnsi="GHEA Grapalat"/>
                <w:sz w:val="20"/>
                <w:szCs w:val="20"/>
                <w:lang w:val="es-ES"/>
              </w:rPr>
            </w:pPr>
          </w:p>
        </w:tc>
        <w:tc>
          <w:tcPr>
            <w:tcW w:w="1800" w:type="dxa"/>
            <w:vMerge/>
          </w:tcPr>
          <w:p w14:paraId="70BCC10F" w14:textId="77777777" w:rsidR="008354E9" w:rsidRPr="00FA2E9A" w:rsidRDefault="008354E9" w:rsidP="00E42C63">
            <w:pPr>
              <w:jc w:val="center"/>
              <w:rPr>
                <w:rFonts w:ascii="GHEA Grapalat" w:hAnsi="GHEA Grapalat"/>
                <w:sz w:val="20"/>
                <w:szCs w:val="20"/>
                <w:lang w:val="es-ES"/>
              </w:rPr>
            </w:pPr>
          </w:p>
        </w:tc>
        <w:tc>
          <w:tcPr>
            <w:tcW w:w="2372" w:type="dxa"/>
            <w:vMerge/>
          </w:tcPr>
          <w:p w14:paraId="1447473A" w14:textId="77777777" w:rsidR="008354E9" w:rsidRPr="00FA2E9A" w:rsidRDefault="008354E9" w:rsidP="00E42C63">
            <w:pPr>
              <w:jc w:val="center"/>
              <w:rPr>
                <w:rFonts w:ascii="GHEA Grapalat" w:hAnsi="GHEA Grapalat"/>
                <w:sz w:val="20"/>
                <w:szCs w:val="20"/>
                <w:lang w:val="es-ES"/>
              </w:rPr>
            </w:pPr>
          </w:p>
        </w:tc>
        <w:tc>
          <w:tcPr>
            <w:tcW w:w="464" w:type="dxa"/>
            <w:textDirection w:val="btLr"/>
            <w:vAlign w:val="center"/>
          </w:tcPr>
          <w:p w14:paraId="0D84296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2352A23"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9E52C2"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0D9D8B6"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105B77E4"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0131B0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1800B40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6E07849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3176DECA"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84DB2F1"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7D68CF0"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1CE98E4F"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47052C3D" w14:textId="77777777" w:rsidR="008354E9" w:rsidRPr="00FA2E9A" w:rsidRDefault="008354E9" w:rsidP="00E42C63">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8354E9" w:rsidRPr="00FA2E9A" w14:paraId="4EAC3FBE" w14:textId="77777777" w:rsidTr="008354E9">
        <w:trPr>
          <w:cantSplit/>
          <w:trHeight w:val="2141"/>
        </w:trPr>
        <w:tc>
          <w:tcPr>
            <w:tcW w:w="720" w:type="dxa"/>
            <w:vAlign w:val="center"/>
          </w:tcPr>
          <w:p w14:paraId="1E77A19B" w14:textId="77777777" w:rsidR="008354E9" w:rsidRPr="008354E9" w:rsidRDefault="008354E9" w:rsidP="00E42C63">
            <w:pPr>
              <w:jc w:val="center"/>
              <w:rPr>
                <w:rFonts w:ascii="GHEA Grapalat" w:hAnsi="GHEA Grapalat"/>
                <w:sz w:val="20"/>
                <w:szCs w:val="20"/>
                <w:lang w:val="hy-AM"/>
              </w:rPr>
            </w:pPr>
            <w:r w:rsidRPr="008354E9">
              <w:rPr>
                <w:rFonts w:ascii="GHEA Grapalat" w:hAnsi="GHEA Grapalat"/>
                <w:sz w:val="20"/>
                <w:szCs w:val="20"/>
                <w:lang w:val="hy-AM"/>
              </w:rPr>
              <w:t>1</w:t>
            </w:r>
          </w:p>
        </w:tc>
        <w:tc>
          <w:tcPr>
            <w:tcW w:w="1800" w:type="dxa"/>
            <w:vAlign w:val="center"/>
          </w:tcPr>
          <w:p w14:paraId="6E7F751F" w14:textId="77777777" w:rsidR="008354E9" w:rsidRPr="008354E9" w:rsidRDefault="008354E9" w:rsidP="00E42C63">
            <w:pPr>
              <w:jc w:val="center"/>
              <w:rPr>
                <w:rFonts w:ascii="GHEA Grapalat" w:hAnsi="GHEA Grapalat" w:cs="Sylfaen"/>
                <w:sz w:val="20"/>
                <w:szCs w:val="20"/>
                <w:lang w:val="hy-AM"/>
              </w:rPr>
            </w:pPr>
            <w:r w:rsidRPr="008354E9">
              <w:rPr>
                <w:rFonts w:ascii="GHEA Grapalat" w:hAnsi="GHEA Grapalat" w:cs="Sylfaen"/>
                <w:sz w:val="20"/>
                <w:szCs w:val="20"/>
                <w:lang w:val="hy-AM"/>
              </w:rPr>
              <w:t>45231188/505</w:t>
            </w:r>
          </w:p>
          <w:p w14:paraId="2ABD20D9" w14:textId="3E3BD40F" w:rsidR="008354E9" w:rsidRPr="008354E9" w:rsidRDefault="008354E9" w:rsidP="00E42C63">
            <w:pPr>
              <w:jc w:val="center"/>
              <w:rPr>
                <w:rFonts w:ascii="GHEA Grapalat" w:hAnsi="GHEA Grapalat" w:cs="Sylfaen"/>
                <w:sz w:val="20"/>
                <w:szCs w:val="20"/>
              </w:rPr>
            </w:pPr>
          </w:p>
        </w:tc>
        <w:tc>
          <w:tcPr>
            <w:tcW w:w="2372" w:type="dxa"/>
            <w:vAlign w:val="center"/>
          </w:tcPr>
          <w:p w14:paraId="34A1DE9A" w14:textId="77777777" w:rsidR="008354E9" w:rsidRPr="008354E9" w:rsidRDefault="008354E9" w:rsidP="00E42C63">
            <w:pPr>
              <w:jc w:val="center"/>
              <w:rPr>
                <w:rFonts w:ascii="GHEA Grapalat" w:hAnsi="GHEA Grapalat" w:cs="Sylfaen"/>
                <w:color w:val="FF0000"/>
                <w:sz w:val="20"/>
                <w:szCs w:val="20"/>
              </w:rPr>
            </w:pPr>
            <w:r w:rsidRPr="008354E9">
              <w:rPr>
                <w:rFonts w:ascii="GHEA Grapalat" w:hAnsi="GHEA Grapalat" w:cs="Sylfaen"/>
                <w:sz w:val="20"/>
                <w:szCs w:val="20"/>
                <w:lang w:val="hy-AM"/>
              </w:rPr>
              <w:t>Քանաքեռ-Զեյթուն, Ավան, Արաբկիր և Դավթաշեն վարչական շրջաններում միջին նորոգման աշխատանքներ</w:t>
            </w:r>
          </w:p>
        </w:tc>
        <w:tc>
          <w:tcPr>
            <w:tcW w:w="464" w:type="dxa"/>
            <w:textDirection w:val="btLr"/>
            <w:vAlign w:val="center"/>
          </w:tcPr>
          <w:p w14:paraId="40E59582"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2A574B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0" w:type="dxa"/>
            <w:textDirection w:val="btLr"/>
            <w:vAlign w:val="center"/>
          </w:tcPr>
          <w:p w14:paraId="607B7E2D"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7CA45B30"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484B2E48"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073B6517"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0CA1CA2C"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35D5B0E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1F09397"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55AE37E"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AD6383B"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37381902"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8" w:type="dxa"/>
            <w:textDirection w:val="btLr"/>
            <w:vAlign w:val="center"/>
          </w:tcPr>
          <w:p w14:paraId="7E243904"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r>
    </w:tbl>
    <w:p w14:paraId="719702F7" w14:textId="77777777" w:rsidR="004E191A" w:rsidRDefault="004E191A" w:rsidP="004E191A">
      <w:pPr>
        <w:jc w:val="both"/>
        <w:rPr>
          <w:rFonts w:ascii="GHEA Grapalat" w:hAnsi="GHEA Grapalat" w:cs="Sylfaen"/>
          <w:i/>
          <w:sz w:val="18"/>
          <w:szCs w:val="18"/>
          <w:lang w:val="pt-BR"/>
        </w:rPr>
      </w:pPr>
      <w:r w:rsidRPr="008354E9">
        <w:rPr>
          <w:rFonts w:ascii="GHEA Grapalat" w:hAnsi="GHEA Grapalat"/>
          <w:i/>
          <w:sz w:val="18"/>
          <w:szCs w:val="18"/>
          <w:lang w:val="hy-AM"/>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DF7AEB">
          <w:footnotePr>
            <w:pos w:val="beneathText"/>
          </w:footnotePr>
          <w:pgSz w:w="11906" w:h="16838"/>
          <w:pgMar w:top="533" w:right="707" w:bottom="720" w:left="720"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8C2AB8"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r>
        <w:rPr>
          <w:rFonts w:ascii="GHEA Grapalat" w:hAnsi="GHEA Grapalat" w:cs="Times New Roman"/>
          <w:i/>
          <w:sz w:val="21"/>
          <w:szCs w:val="21"/>
          <w:lang w:val="es-ES" w:eastAsia="ru-RU"/>
        </w:rPr>
        <w:t>«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397F76">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62F2ABD9" w14:textId="77777777" w:rsidR="004E191A" w:rsidRDefault="004E191A" w:rsidP="00397F76">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397F76">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344B58F2" w14:textId="77777777" w:rsidR="004E191A" w:rsidRDefault="004E191A" w:rsidP="00DC360F">
      <w:pPr>
        <w:ind w:left="-630"/>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397F76">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4E191A" w:rsidRPr="008C2AB8"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397F76">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397F76">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397F76">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397F76">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397F76">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397F76">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397F76">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397F76">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397F76">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397F76">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397F76">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397F76">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397F76">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397F76">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397F76">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397F76">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397F76">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397F76">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397F76">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397F76">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397F76">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397F76">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397F76">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397F76">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397F76">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397F76">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397F76">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397F76">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32E7230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անուն</w:t>
            </w:r>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072B5BE0" w14:textId="0E264BA2"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r>
        <w:rPr>
          <w:rFonts w:ascii="GHEA Grapalat" w:hAnsi="GHEA Grapalat" w:cs="Sylfaen"/>
          <w:bCs/>
          <w:sz w:val="18"/>
          <w:szCs w:val="18"/>
        </w:rPr>
        <w:t>ԱԿՏ</w:t>
      </w:r>
      <w:r>
        <w:rPr>
          <w:rFonts w:ascii="GHEA Grapalat" w:hAnsi="GHEA Grapalat" w:cs="Sylfaen"/>
          <w:bCs/>
          <w:sz w:val="18"/>
          <w:szCs w:val="18"/>
          <w:lang w:val="pt-BR"/>
        </w:rPr>
        <w:t xml:space="preserve">  N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proofErr w:type="spellStart"/>
      <w:r>
        <w:rPr>
          <w:rFonts w:ascii="GHEA Grapalat" w:hAnsi="GHEA Grapalat" w:cs="Sylfaen"/>
          <w:sz w:val="20"/>
          <w:szCs w:val="20"/>
        </w:rPr>
        <w:t>այսուհետ</w:t>
      </w:r>
      <w:proofErr w:type="spellEnd"/>
      <w:r>
        <w:rPr>
          <w:rFonts w:ascii="GHEA Grapalat" w:hAnsi="GHEA Grapalat" w:cs="Sylfaen"/>
          <w:sz w:val="20"/>
          <w:szCs w:val="20"/>
          <w:lang w:val="pt-BR"/>
        </w:rPr>
        <w:t xml:space="preserve">` </w:t>
      </w:r>
      <w:proofErr w:type="spellStart"/>
      <w:r>
        <w:rPr>
          <w:rFonts w:ascii="GHEA Grapalat" w:hAnsi="GHEA Grapalat" w:cs="Sylfaen"/>
          <w:sz w:val="20"/>
          <w:szCs w:val="20"/>
        </w:rPr>
        <w:t>Պատվիրատու</w:t>
      </w:r>
      <w:proofErr w:type="spellEnd"/>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Կապալառուի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ապալառու</w:t>
      </w:r>
      <w:proofErr w:type="spellEnd"/>
      <w:r>
        <w:rPr>
          <w:rFonts w:ascii="GHEA Grapalat" w:hAnsi="GHEA Grapalat" w:cs="Sylfaen"/>
          <w:sz w:val="20"/>
          <w:szCs w:val="20"/>
          <w:lang w:val="hy-AM"/>
        </w:rPr>
        <w:t>)</w:t>
      </w:r>
      <w:r>
        <w:rPr>
          <w:rFonts w:ascii="GHEA Grapalat" w:hAnsi="GHEA Grapalat" w:cs="Sylfaen"/>
          <w:sz w:val="20"/>
          <w:szCs w:val="20"/>
          <w:lang w:val="pt-BR"/>
        </w:rPr>
        <w:t xml:space="preserve"> </w:t>
      </w:r>
      <w:proofErr w:type="spellStart"/>
      <w:r>
        <w:rPr>
          <w:rFonts w:ascii="GHEA Grapalat" w:hAnsi="GHEA Grapalat" w:cs="Sylfaen"/>
          <w:sz w:val="20"/>
          <w:szCs w:val="20"/>
        </w:rPr>
        <w:t>միջև</w:t>
      </w:r>
      <w:proofErr w:type="spellEnd"/>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DF7AEB">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A0D40" w14:textId="77777777" w:rsidR="00DF7AEB" w:rsidRDefault="00DF7AEB" w:rsidP="004E191A">
      <w:r>
        <w:separator/>
      </w:r>
    </w:p>
  </w:endnote>
  <w:endnote w:type="continuationSeparator" w:id="0">
    <w:p w14:paraId="34C660DB" w14:textId="77777777" w:rsidR="00DF7AEB" w:rsidRDefault="00DF7AEB"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U">
    <w:altName w:val="Arial"/>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9A32D" w14:textId="77777777" w:rsidR="00DF7AEB" w:rsidRDefault="00DF7AEB" w:rsidP="004E191A">
      <w:r>
        <w:separator/>
      </w:r>
    </w:p>
  </w:footnote>
  <w:footnote w:type="continuationSeparator" w:id="0">
    <w:p w14:paraId="09F0DE0F" w14:textId="77777777" w:rsidR="00DF7AEB" w:rsidRDefault="00DF7AEB" w:rsidP="004E191A">
      <w:r>
        <w:continuationSeparator/>
      </w:r>
    </w:p>
  </w:footnote>
  <w:footnote w:id="1">
    <w:p w14:paraId="57D27BBD" w14:textId="77777777" w:rsidR="004E191A" w:rsidRDefault="004E191A" w:rsidP="00397F76">
      <w:pPr>
        <w:pStyle w:val="NormalWeb"/>
        <w:rPr>
          <w:b/>
          <w:bCs/>
        </w:rPr>
      </w:pPr>
      <w:r>
        <w:rPr>
          <w:rStyle w:val="FootnoteReference"/>
        </w:rPr>
        <w:footnoteRef/>
      </w:r>
      <w:r>
        <w:t xml:space="preserve"> </w:t>
      </w:r>
      <w:r w:rsidRPr="0079402B">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4E191A" w:rsidRPr="00E43903" w:rsidRDefault="004E191A" w:rsidP="00397F76">
      <w:pPr>
        <w:pStyle w:val="NormalWeb"/>
        <w:rPr>
          <w:lang w:val="af-ZA"/>
        </w:rPr>
      </w:pPr>
      <w:r>
        <w:rPr>
          <w:rStyle w:val="FootnoteReference"/>
        </w:rPr>
        <w:footnoteRef/>
      </w:r>
      <w:r>
        <w:t xml:space="preserve"> </w:t>
      </w:r>
      <w:r w:rsidRPr="00E43903">
        <w:t>Կետը</w:t>
      </w:r>
      <w:r w:rsidRPr="00E43903">
        <w:rPr>
          <w:lang w:val="af-ZA"/>
        </w:rPr>
        <w:t xml:space="preserve">, </w:t>
      </w:r>
      <w:r w:rsidRPr="00E43903">
        <w:t>ինչպես</w:t>
      </w:r>
      <w:r w:rsidRPr="00E43903">
        <w:rPr>
          <w:lang w:val="af-ZA"/>
        </w:rPr>
        <w:t xml:space="preserve"> </w:t>
      </w:r>
      <w:r w:rsidRPr="00E43903">
        <w:t>նաև</w:t>
      </w:r>
      <w:r w:rsidRPr="00E43903">
        <w:rPr>
          <w:lang w:val="af-ZA"/>
        </w:rPr>
        <w:t xml:space="preserve"> </w:t>
      </w:r>
      <w:r w:rsidRPr="00E43903">
        <w:t>հրավերի</w:t>
      </w:r>
      <w:r w:rsidRPr="00E43903">
        <w:rPr>
          <w:lang w:val="af-ZA"/>
        </w:rPr>
        <w:t xml:space="preserve"> 1-</w:t>
      </w:r>
      <w:r w:rsidRPr="00E43903">
        <w:t>ին</w:t>
      </w:r>
      <w:r w:rsidRPr="00E43903">
        <w:rPr>
          <w:lang w:val="af-ZA"/>
        </w:rPr>
        <w:t xml:space="preserve"> </w:t>
      </w:r>
      <w:r w:rsidRPr="00E43903">
        <w:t>մասի</w:t>
      </w:r>
      <w:r w:rsidRPr="00E43903">
        <w:rPr>
          <w:lang w:val="af-ZA"/>
        </w:rPr>
        <w:t xml:space="preserve"> 7-</w:t>
      </w:r>
      <w:r w:rsidRPr="00E43903">
        <w:t>րդ</w:t>
      </w:r>
      <w:r w:rsidRPr="00E43903">
        <w:rPr>
          <w:lang w:val="af-ZA"/>
        </w:rPr>
        <w:t xml:space="preserve"> </w:t>
      </w:r>
      <w:r w:rsidRPr="00E43903">
        <w:t>բաժինը</w:t>
      </w:r>
      <w:r w:rsidRPr="00E43903">
        <w:rPr>
          <w:lang w:val="af-ZA"/>
        </w:rPr>
        <w:t xml:space="preserve"> </w:t>
      </w:r>
      <w:r w:rsidRPr="00E43903">
        <w:t>հրավերից</w:t>
      </w:r>
      <w:r w:rsidRPr="00E43903">
        <w:rPr>
          <w:lang w:val="af-ZA"/>
        </w:rPr>
        <w:t xml:space="preserve"> </w:t>
      </w:r>
      <w:r w:rsidRPr="00E43903">
        <w:t>հանվում</w:t>
      </w:r>
      <w:r w:rsidRPr="00E43903">
        <w:rPr>
          <w:lang w:val="af-ZA"/>
        </w:rPr>
        <w:t xml:space="preserve"> </w:t>
      </w:r>
      <w:r w:rsidRPr="00E43903">
        <w:t>է</w:t>
      </w:r>
      <w:r w:rsidRPr="00E43903">
        <w:rPr>
          <w:lang w:val="af-ZA"/>
        </w:rPr>
        <w:t xml:space="preserve">, </w:t>
      </w:r>
      <w:r w:rsidRPr="00E43903">
        <w:t>եթե՝</w:t>
      </w:r>
    </w:p>
    <w:p w14:paraId="5FE57289" w14:textId="77777777" w:rsidR="004E191A" w:rsidRPr="00E43903" w:rsidRDefault="004E191A" w:rsidP="00397F76">
      <w:pPr>
        <w:pStyle w:val="NormalWeb"/>
      </w:pPr>
      <w:r w:rsidRPr="00E43903">
        <w:rPr>
          <w:lang w:val="af-ZA"/>
        </w:rPr>
        <w:t xml:space="preserve">- </w:t>
      </w:r>
      <w:r w:rsidRPr="00E43903">
        <w:t>ընթացակարգը</w:t>
      </w:r>
      <w:r w:rsidRPr="00E43903">
        <w:rPr>
          <w:lang w:val="af-ZA"/>
        </w:rPr>
        <w:t xml:space="preserve"> </w:t>
      </w:r>
      <w:r w:rsidRPr="00E43903">
        <w:t>կազմակերպվում</w:t>
      </w:r>
      <w:r w:rsidRPr="00E43903">
        <w:rPr>
          <w:lang w:val="af-ZA"/>
        </w:rPr>
        <w:t xml:space="preserve"> </w:t>
      </w:r>
      <w:r w:rsidRPr="00E43903">
        <w:t>է</w:t>
      </w:r>
      <w:r w:rsidRPr="00E43903">
        <w:rPr>
          <w:lang w:val="af-ZA"/>
        </w:rPr>
        <w:t xml:space="preserve"> “</w:t>
      </w:r>
      <w:r w:rsidRPr="00E43903">
        <w:t>Գնումների</w:t>
      </w:r>
      <w:r w:rsidRPr="00E43903">
        <w:rPr>
          <w:lang w:val="af-ZA"/>
        </w:rPr>
        <w:t xml:space="preserve"> </w:t>
      </w:r>
      <w:r w:rsidRPr="00E43903">
        <w:t>մասին</w:t>
      </w:r>
      <w:r w:rsidRPr="00E43903">
        <w:rPr>
          <w:lang w:val="af-ZA"/>
        </w:rPr>
        <w:t xml:space="preserve">” </w:t>
      </w:r>
      <w:r w:rsidRPr="00E43903">
        <w:t>ՀՀ</w:t>
      </w:r>
      <w:r w:rsidRPr="00E43903">
        <w:rPr>
          <w:lang w:val="af-ZA"/>
        </w:rPr>
        <w:t xml:space="preserve"> </w:t>
      </w:r>
      <w:r w:rsidRPr="00E43903">
        <w:t>օրենքի</w:t>
      </w:r>
      <w:r w:rsidRPr="00E43903">
        <w:rPr>
          <w:lang w:val="af-ZA"/>
        </w:rPr>
        <w:t xml:space="preserve"> 15-</w:t>
      </w:r>
      <w:r w:rsidRPr="00E43903">
        <w:t>րդ</w:t>
      </w:r>
      <w:r w:rsidRPr="00E43903">
        <w:rPr>
          <w:lang w:val="af-ZA"/>
        </w:rPr>
        <w:t xml:space="preserve"> </w:t>
      </w:r>
      <w:r w:rsidRPr="00E43903">
        <w:t>հոդվածի</w:t>
      </w:r>
      <w:r w:rsidRPr="00E43903">
        <w:rPr>
          <w:lang w:val="af-ZA"/>
        </w:rPr>
        <w:t xml:space="preserve"> 6-</w:t>
      </w:r>
      <w:r w:rsidRPr="00E43903">
        <w:t>րդ</w:t>
      </w:r>
      <w:r w:rsidRPr="00E43903">
        <w:rPr>
          <w:lang w:val="af-ZA"/>
        </w:rPr>
        <w:t xml:space="preserve"> </w:t>
      </w:r>
      <w:r w:rsidRPr="00E43903">
        <w:t>մասի</w:t>
      </w:r>
      <w:r w:rsidRPr="00E43903">
        <w:rPr>
          <w:lang w:val="af-ZA"/>
        </w:rPr>
        <w:t xml:space="preserve"> 1-</w:t>
      </w:r>
      <w:r w:rsidRPr="00E43903">
        <w:t>ին կետի հիման</w:t>
      </w:r>
      <w:r w:rsidRPr="00E43903">
        <w:rPr>
          <w:lang w:val="af-ZA"/>
        </w:rPr>
        <w:t xml:space="preserve"> </w:t>
      </w:r>
      <w:r w:rsidRPr="00E43903">
        <w:t>վրա,</w:t>
      </w:r>
    </w:p>
    <w:p w14:paraId="0067EB02" w14:textId="77777777" w:rsidR="004E191A" w:rsidRPr="00E43903" w:rsidRDefault="004E191A" w:rsidP="00397F76">
      <w:pPr>
        <w:pStyle w:val="NormalWeb"/>
        <w:rPr>
          <w:lang w:val="af-ZA"/>
        </w:rPr>
      </w:pPr>
      <w:r w:rsidRPr="00E43903">
        <w:rPr>
          <w:lang w:val="af-ZA"/>
        </w:rPr>
        <w:t xml:space="preserve">- </w:t>
      </w:r>
      <w:r w:rsidRPr="00E43903">
        <w:t>գնման</w:t>
      </w:r>
      <w:r w:rsidRPr="00E43903">
        <w:rPr>
          <w:lang w:val="af-ZA"/>
        </w:rPr>
        <w:t xml:space="preserve"> </w:t>
      </w:r>
      <w:r w:rsidRPr="00E43903">
        <w:t>հայտով</w:t>
      </w:r>
      <w:r w:rsidRPr="00E43903">
        <w:rPr>
          <w:lang w:val="af-ZA"/>
        </w:rPr>
        <w:t xml:space="preserve"> </w:t>
      </w:r>
      <w:r w:rsidRPr="00E43903">
        <w:t>տվյալ</w:t>
      </w:r>
      <w:r w:rsidRPr="00E43903">
        <w:rPr>
          <w:lang w:val="af-ZA"/>
        </w:rPr>
        <w:t xml:space="preserve"> </w:t>
      </w:r>
      <w:r w:rsidRPr="00E43903">
        <w:t>ընթացակարգի</w:t>
      </w:r>
      <w:r w:rsidRPr="00E43903">
        <w:rPr>
          <w:lang w:val="af-ZA"/>
        </w:rPr>
        <w:t xml:space="preserve"> </w:t>
      </w:r>
      <w:r w:rsidRPr="00E43903">
        <w:t>շրջանակում</w:t>
      </w:r>
      <w:r w:rsidRPr="00E43903">
        <w:rPr>
          <w:lang w:val="af-ZA"/>
        </w:rPr>
        <w:t xml:space="preserve"> </w:t>
      </w:r>
      <w:r w:rsidRPr="00E43903">
        <w:t>գնվելիք</w:t>
      </w:r>
      <w:r w:rsidRPr="00E43903">
        <w:rPr>
          <w:lang w:val="af-ZA"/>
        </w:rPr>
        <w:t xml:space="preserve"> </w:t>
      </w:r>
      <w:r w:rsidRPr="00E43903">
        <w:t>աշխատանքների</w:t>
      </w:r>
      <w:r w:rsidRPr="00E43903">
        <w:rPr>
          <w:lang w:val="af-ZA"/>
        </w:rPr>
        <w:t xml:space="preserve"> </w:t>
      </w:r>
      <w:r w:rsidRPr="00E43903">
        <w:t xml:space="preserve">գինը (պլանավորված (կանխատեսվող) գնման ընդհանուր  </w:t>
      </w:r>
      <w:r w:rsidRPr="00E43903">
        <w:rPr>
          <w:lang w:val="af-ZA"/>
        </w:rPr>
        <w:t xml:space="preserve"> </w:t>
      </w:r>
      <w:r w:rsidRPr="00E43903">
        <w:t>գինը)</w:t>
      </w:r>
      <w:r w:rsidRPr="00E43903">
        <w:rPr>
          <w:lang w:val="af-ZA"/>
        </w:rPr>
        <w:t xml:space="preserve"> </w:t>
      </w:r>
      <w:r w:rsidRPr="00E43903">
        <w:t>չի</w:t>
      </w:r>
      <w:r w:rsidRPr="00E43903">
        <w:rPr>
          <w:lang w:val="af-ZA"/>
        </w:rPr>
        <w:t xml:space="preserve"> </w:t>
      </w:r>
      <w:r w:rsidRPr="00E43903">
        <w:t>գերազանցում</w:t>
      </w:r>
      <w:r w:rsidRPr="00E43903">
        <w:rPr>
          <w:lang w:val="af-ZA"/>
        </w:rPr>
        <w:t xml:space="preserve"> </w:t>
      </w:r>
      <w:r w:rsidRPr="00E43903">
        <w:t>25</w:t>
      </w:r>
      <w:r w:rsidRPr="00E43903">
        <w:rPr>
          <w:lang w:val="af-ZA"/>
        </w:rPr>
        <w:t xml:space="preserve"> </w:t>
      </w:r>
      <w:r w:rsidRPr="00E43903">
        <w:t>մլն</w:t>
      </w:r>
      <w:r w:rsidRPr="00E43903">
        <w:rPr>
          <w:lang w:val="af-ZA"/>
        </w:rPr>
        <w:t xml:space="preserve">. </w:t>
      </w:r>
      <w:r w:rsidRPr="00E43903">
        <w:rPr>
          <w:lang w:val="en-US"/>
        </w:rPr>
        <w:t>ՀՀ</w:t>
      </w:r>
      <w:r w:rsidRPr="00E43903">
        <w:rPr>
          <w:lang w:val="af-ZA"/>
        </w:rPr>
        <w:t xml:space="preserve"> </w:t>
      </w:r>
      <w:proofErr w:type="spellStart"/>
      <w:r w:rsidRPr="00E43903">
        <w:rPr>
          <w:lang w:val="en-US"/>
        </w:rPr>
        <w:t>դրամը</w:t>
      </w:r>
      <w:proofErr w:type="spellEnd"/>
      <w:r w:rsidRPr="00E43903">
        <w:rPr>
          <w:lang w:val="af-ZA"/>
        </w:rPr>
        <w:t>.</w:t>
      </w:r>
    </w:p>
    <w:p w14:paraId="2DAF5B28" w14:textId="77777777" w:rsidR="004E191A" w:rsidRPr="00E43903" w:rsidRDefault="004E191A" w:rsidP="00397F76">
      <w:pPr>
        <w:pStyle w:val="NormalWeb"/>
        <w:rPr>
          <w:lang w:val="af-ZA"/>
        </w:rPr>
      </w:pPr>
      <w:r w:rsidRPr="00E43903">
        <w:rPr>
          <w:lang w:val="af-ZA"/>
        </w:rPr>
        <w:t xml:space="preserve">- </w:t>
      </w:r>
      <w:r w:rsidRPr="00E43903">
        <w:t>գնումն</w:t>
      </w:r>
      <w:r w:rsidRPr="00E43903">
        <w:rPr>
          <w:lang w:val="af-ZA"/>
        </w:rPr>
        <w:t xml:space="preserve"> </w:t>
      </w:r>
      <w:r w:rsidRPr="00E43903">
        <w:t>իրականացվում</w:t>
      </w:r>
      <w:r w:rsidRPr="00E43903">
        <w:rPr>
          <w:lang w:val="af-ZA"/>
        </w:rPr>
        <w:t xml:space="preserve"> </w:t>
      </w:r>
      <w:r w:rsidRPr="00E43903">
        <w:t>է</w:t>
      </w:r>
      <w:r w:rsidRPr="00E43903">
        <w:rPr>
          <w:lang w:val="af-ZA"/>
        </w:rPr>
        <w:t xml:space="preserve"> </w:t>
      </w:r>
      <w:r w:rsidRPr="00E43903">
        <w:t>հրատապության</w:t>
      </w:r>
      <w:r w:rsidRPr="00E43903">
        <w:rPr>
          <w:lang w:val="af-ZA"/>
        </w:rPr>
        <w:t xml:space="preserve"> </w:t>
      </w:r>
      <w:r w:rsidRPr="00E43903">
        <w:t>հիմքով</w:t>
      </w:r>
      <w:r w:rsidRPr="00E43903">
        <w:rPr>
          <w:lang w:val="af-ZA"/>
        </w:rPr>
        <w:t xml:space="preserve"> </w:t>
      </w:r>
      <w:r w:rsidRPr="00E43903">
        <w:t>պայմանավորված</w:t>
      </w:r>
      <w:r w:rsidRPr="00E43903">
        <w:rPr>
          <w:lang w:val="af-ZA"/>
        </w:rPr>
        <w:t xml:space="preserve"> </w:t>
      </w:r>
      <w:r w:rsidRPr="00E43903">
        <w:t>մեկ</w:t>
      </w:r>
      <w:r w:rsidRPr="00E43903">
        <w:rPr>
          <w:lang w:val="af-ZA"/>
        </w:rPr>
        <w:t xml:space="preserve"> </w:t>
      </w:r>
      <w:r w:rsidRPr="00E43903">
        <w:t>անձից</w:t>
      </w:r>
      <w:r w:rsidRPr="00E43903">
        <w:rPr>
          <w:lang w:val="af-ZA"/>
        </w:rPr>
        <w:t xml:space="preserve"> </w:t>
      </w:r>
      <w:r w:rsidRPr="00E43903">
        <w:t>գնման</w:t>
      </w:r>
      <w:r w:rsidRPr="00E43903">
        <w:rPr>
          <w:lang w:val="af-ZA"/>
        </w:rPr>
        <w:t xml:space="preserve"> </w:t>
      </w:r>
      <w:r w:rsidRPr="00E43903">
        <w:t>ձևով</w:t>
      </w:r>
      <w:r w:rsidRPr="00E43903">
        <w:rPr>
          <w:lang w:val="af-ZA"/>
        </w:rPr>
        <w:t>:</w:t>
      </w:r>
    </w:p>
    <w:p w14:paraId="3B48E68C" w14:textId="77777777" w:rsidR="004E191A" w:rsidRDefault="004E191A" w:rsidP="00397F76">
      <w:pPr>
        <w:pStyle w:val="NormalWeb"/>
        <w:rPr>
          <w:lang w:val="af-ZA"/>
        </w:rPr>
      </w:pPr>
      <w:r w:rsidRPr="00E43903">
        <w:t>Սույն</w:t>
      </w:r>
      <w:r w:rsidRPr="00E43903">
        <w:rPr>
          <w:lang w:val="af-ZA"/>
        </w:rPr>
        <w:t xml:space="preserve"> </w:t>
      </w:r>
      <w:r w:rsidRPr="00E43903">
        <w:t>պայմանի</w:t>
      </w:r>
      <w:r w:rsidRPr="00E43903">
        <w:rPr>
          <w:lang w:val="af-ZA"/>
        </w:rPr>
        <w:t xml:space="preserve"> </w:t>
      </w:r>
      <w:r w:rsidRPr="00E43903">
        <w:t>կիրառման</w:t>
      </w:r>
      <w:r w:rsidRPr="00E43903">
        <w:rPr>
          <w:lang w:val="af-ZA"/>
        </w:rPr>
        <w:t xml:space="preserve"> </w:t>
      </w:r>
      <w:r w:rsidRPr="00E43903">
        <w:t>դեպքում</w:t>
      </w:r>
      <w:r w:rsidRPr="00E43903">
        <w:rPr>
          <w:lang w:val="af-ZA"/>
        </w:rPr>
        <w:t xml:space="preserve"> </w:t>
      </w:r>
      <w:r w:rsidRPr="00E43903">
        <w:t>խմբագրվում</w:t>
      </w:r>
      <w:r w:rsidRPr="00E43903">
        <w:rPr>
          <w:lang w:val="af-ZA"/>
        </w:rPr>
        <w:t xml:space="preserve"> </w:t>
      </w:r>
      <w:r w:rsidRPr="00E43903">
        <w:t>են</w:t>
      </w:r>
      <w:r w:rsidRPr="00E43903">
        <w:rPr>
          <w:lang w:val="af-ZA"/>
        </w:rPr>
        <w:t xml:space="preserve"> </w:t>
      </w:r>
      <w:r w:rsidRPr="00E43903">
        <w:t>հրավերի</w:t>
      </w:r>
      <w:r w:rsidRPr="00E43903">
        <w:rPr>
          <w:lang w:val="af-ZA"/>
        </w:rPr>
        <w:t xml:space="preserve"> </w:t>
      </w:r>
      <w:r w:rsidRPr="00E43903">
        <w:t>կետերը</w:t>
      </w:r>
      <w:r w:rsidRPr="00E43903">
        <w:rPr>
          <w:lang w:val="af-ZA"/>
        </w:rPr>
        <w:t xml:space="preserve">, </w:t>
      </w:r>
      <w:r w:rsidRPr="00E43903">
        <w:t>բաժինները</w:t>
      </w:r>
      <w:r w:rsidRPr="00E43903">
        <w:rPr>
          <w:lang w:val="af-ZA"/>
        </w:rPr>
        <w:t xml:space="preserve"> </w:t>
      </w:r>
      <w:r w:rsidRPr="00E43903">
        <w:t>և</w:t>
      </w:r>
      <w:r w:rsidRPr="00E43903">
        <w:rPr>
          <w:lang w:val="af-ZA"/>
        </w:rPr>
        <w:t xml:space="preserve"> </w:t>
      </w:r>
      <w:r w:rsidRPr="00E43903">
        <w:t>դրանց</w:t>
      </w:r>
      <w:r w:rsidRPr="00E43903">
        <w:rPr>
          <w:lang w:val="af-ZA"/>
        </w:rPr>
        <w:t xml:space="preserve"> </w:t>
      </w:r>
      <w:r w:rsidRPr="00E43903">
        <w:t>կատարված</w:t>
      </w:r>
      <w:r w:rsidRPr="00E43903">
        <w:rPr>
          <w:lang w:val="af-ZA"/>
        </w:rPr>
        <w:t xml:space="preserve"> </w:t>
      </w:r>
      <w:r w:rsidRPr="00E43903">
        <w:t>հղումները</w:t>
      </w:r>
      <w:r w:rsidRPr="00E43903">
        <w:rPr>
          <w:lang w:val="af-ZA"/>
        </w:rPr>
        <w:t>:</w:t>
      </w:r>
    </w:p>
  </w:footnote>
  <w:footnote w:id="3">
    <w:p w14:paraId="716A0003" w14:textId="77777777" w:rsidR="004E191A" w:rsidRPr="00291415" w:rsidRDefault="004E191A" w:rsidP="007A3D5E">
      <w:pPr>
        <w:jc w:val="both"/>
        <w:rPr>
          <w:rFonts w:ascii="GHEA Grapalat" w:hAnsi="GHEA Grapalat"/>
          <w:i/>
          <w:sz w:val="16"/>
          <w:szCs w:val="16"/>
          <w:lang w:val="af-ZA"/>
        </w:rPr>
      </w:pPr>
      <w:r w:rsidRPr="00291415">
        <w:rPr>
          <w:rFonts w:ascii="GHEA Grapalat" w:hAnsi="GHEA Grapalat"/>
          <w:i/>
          <w:sz w:val="16"/>
          <w:szCs w:val="16"/>
          <w:lang w:val="af-ZA"/>
        </w:rPr>
        <w:footnoteRef/>
      </w:r>
      <w:r w:rsidRPr="00291415">
        <w:rPr>
          <w:rFonts w:ascii="GHEA Grapalat" w:hAnsi="GHEA Grapalat"/>
          <w:i/>
          <w:sz w:val="16"/>
          <w:szCs w:val="16"/>
          <w:lang w:val="af-ZA"/>
        </w:rP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291415">
        <w:rPr>
          <w:rFonts w:ascii="GHEA Grapalat" w:hAnsi="GHEA Grapalat"/>
          <w:i/>
          <w:sz w:val="16"/>
          <w:szCs w:val="16"/>
          <w:lang w:val="af-ZA"/>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4E191A" w:rsidRPr="00291415" w:rsidRDefault="004E191A" w:rsidP="00397F76">
      <w:pPr>
        <w:pStyle w:val="NormalWeb"/>
        <w:rPr>
          <w:ins w:id="4" w:author="Sergey Shahnazaryan" w:date="2024-02-09T09:31:00Z"/>
          <w:rFonts w:cs="Times New Roman"/>
          <w:i/>
          <w:iCs w:val="0"/>
          <w:sz w:val="16"/>
          <w:szCs w:val="16"/>
          <w:lang w:val="af-ZA"/>
        </w:rPr>
      </w:pPr>
      <w:r w:rsidRPr="00291415">
        <w:rPr>
          <w:rFonts w:cs="Times New Roman"/>
          <w:i/>
          <w:iCs w:val="0"/>
          <w:sz w:val="16"/>
          <w:szCs w:val="16"/>
          <w:lang w:val="af-ZA"/>
        </w:rPr>
        <w:footnoteRef/>
      </w:r>
      <w:r w:rsidRPr="00291415">
        <w:rPr>
          <w:rFonts w:cs="Times New Roman"/>
          <w:i/>
          <w:iCs w:val="0"/>
          <w:sz w:val="16"/>
          <w:szCs w:val="16"/>
          <w:lang w:val="af-ZA"/>
        </w:rPr>
        <w:t xml:space="preserve"> Ենթակետը հանվում է, եթե հայտի ապահովման պահանջ սահմանված չէ:</w:t>
      </w:r>
    </w:p>
    <w:p w14:paraId="3C46A7FD" w14:textId="77777777" w:rsidR="004E191A" w:rsidRPr="00291415" w:rsidRDefault="004E191A" w:rsidP="00397F76">
      <w:pPr>
        <w:pStyle w:val="NormalWeb"/>
        <w:rPr>
          <w:rFonts w:cs="Times New Roman"/>
          <w:i/>
          <w:iCs w:val="0"/>
          <w:sz w:val="16"/>
          <w:szCs w:val="16"/>
          <w:lang w:val="af-ZA"/>
        </w:rPr>
      </w:pPr>
      <w:r w:rsidRPr="00291415">
        <w:rPr>
          <w:rFonts w:cs="Times New Roman"/>
          <w:i/>
          <w:iCs w:val="0"/>
          <w:sz w:val="16"/>
          <w:szCs w:val="16"/>
          <w:lang w:val="af-ZA"/>
        </w:rPr>
        <w:t>9 Ենթակետը և պարբերությունը հանվում է, եթե գնման առարկան շինարարական աշխատանք չէ:</w:t>
      </w:r>
    </w:p>
    <w:p w14:paraId="7DA76109" w14:textId="77777777" w:rsidR="004E191A" w:rsidRDefault="004E191A" w:rsidP="00397F76">
      <w:pPr>
        <w:pStyle w:val="NormalWeb"/>
      </w:pPr>
    </w:p>
  </w:footnote>
  <w:footnote w:id="5">
    <w:p w14:paraId="05ADF01E" w14:textId="77777777" w:rsidR="004E191A" w:rsidRPr="00240228" w:rsidRDefault="004E191A" w:rsidP="00397F76">
      <w:pPr>
        <w:pStyle w:val="NormalWeb"/>
        <w:rPr>
          <w:sz w:val="16"/>
          <w:szCs w:val="16"/>
        </w:rPr>
      </w:pPr>
      <w:r>
        <w:rPr>
          <w:rStyle w:val="FootnoteReference"/>
        </w:rPr>
        <w:footnoteRef/>
      </w:r>
      <w:r>
        <w:t xml:space="preserve"> </w:t>
      </w:r>
      <w:r w:rsidRPr="00240228">
        <w:rPr>
          <w:sz w:val="16"/>
          <w:szCs w:val="16"/>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4E191A" w:rsidRPr="00240228" w:rsidRDefault="004E191A" w:rsidP="00397F76">
      <w:pPr>
        <w:pStyle w:val="NormalWeb"/>
        <w:rPr>
          <w:sz w:val="16"/>
          <w:szCs w:val="16"/>
        </w:rPr>
      </w:pPr>
    </w:p>
  </w:footnote>
  <w:footnote w:id="6">
    <w:p w14:paraId="6F64F914" w14:textId="77777777" w:rsidR="004E191A" w:rsidRDefault="004E191A" w:rsidP="00397F76">
      <w:pPr>
        <w:pStyle w:val="NormalWeb"/>
        <w:rPr>
          <w:rFonts w:asciiTheme="minorHAnsi" w:hAnsiTheme="minorHAnsi"/>
        </w:rPr>
      </w:pPr>
      <w:r>
        <w:rPr>
          <w:rStyle w:val="FootnoteReference"/>
        </w:rPr>
        <w:footnoteRef/>
      </w:r>
      <w:r>
        <w:t xml:space="preserve"> Սահմանվում է պատվիրատուի կողմից:</w:t>
      </w:r>
    </w:p>
  </w:footnote>
  <w:footnote w:id="7">
    <w:p w14:paraId="140B2936" w14:textId="77777777" w:rsidR="004E191A" w:rsidRPr="00166940" w:rsidRDefault="004E191A" w:rsidP="00397F76">
      <w:pPr>
        <w:pStyle w:val="NormalWeb"/>
        <w:rPr>
          <w:sz w:val="16"/>
          <w:szCs w:val="16"/>
        </w:rPr>
      </w:pPr>
      <w:r w:rsidRPr="00166940">
        <w:rPr>
          <w:rStyle w:val="FootnoteReference"/>
          <w:sz w:val="16"/>
          <w:szCs w:val="16"/>
        </w:rPr>
        <w:footnoteRef/>
      </w:r>
      <w:r w:rsidRPr="00166940">
        <w:rPr>
          <w:sz w:val="16"/>
          <w:szCs w:val="16"/>
        </w:rPr>
        <w:t xml:space="preserve"> 10</w:t>
      </w:r>
      <w:r w:rsidRPr="00166940">
        <w:rPr>
          <w:rFonts w:ascii="Cambria Math" w:hAnsi="Cambria Math" w:cs="Cambria Math"/>
          <w:sz w:val="16"/>
          <w:szCs w:val="16"/>
        </w:rPr>
        <w:t>․</w:t>
      </w:r>
      <w:r w:rsidRPr="00166940">
        <w:rPr>
          <w:sz w:val="16"/>
          <w:szCs w:val="16"/>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4E191A" w:rsidRPr="00166940" w:rsidRDefault="004E191A" w:rsidP="00397F76">
      <w:pPr>
        <w:pStyle w:val="NormalWeb"/>
        <w:rPr>
          <w:sz w:val="16"/>
          <w:szCs w:val="16"/>
        </w:rPr>
      </w:pPr>
      <w:r w:rsidRPr="00166940">
        <w:rPr>
          <w:sz w:val="16"/>
          <w:szCs w:val="16"/>
        </w:rPr>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4E191A" w:rsidRPr="00166940" w:rsidRDefault="004E191A" w:rsidP="00397F76">
      <w:pPr>
        <w:pStyle w:val="NormalWeb"/>
        <w:rPr>
          <w:sz w:val="16"/>
          <w:szCs w:val="16"/>
        </w:rPr>
      </w:pPr>
      <w:r w:rsidRPr="00166940">
        <w:rPr>
          <w:sz w:val="16"/>
          <w:szCs w:val="16"/>
        </w:rPr>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4E191A" w:rsidRPr="00166940" w:rsidRDefault="004E191A" w:rsidP="00397F76">
      <w:pPr>
        <w:pStyle w:val="NormalWeb"/>
        <w:rPr>
          <w:sz w:val="16"/>
          <w:szCs w:val="16"/>
        </w:rPr>
      </w:pPr>
      <w:r w:rsidRPr="00166940">
        <w:rPr>
          <w:rStyle w:val="FootnoteReference"/>
          <w:sz w:val="16"/>
          <w:szCs w:val="16"/>
        </w:rPr>
        <w:footnoteRef/>
      </w:r>
      <w:r w:rsidRPr="00166940">
        <w:rPr>
          <w:sz w:val="16"/>
          <w:szCs w:val="16"/>
        </w:rPr>
        <w:t xml:space="preserve"> Եթե գնման հայտով տվյալ չափաբաժնի գնման գինը</w:t>
      </w:r>
      <w:r w:rsidRPr="00166940">
        <w:rPr>
          <w:rFonts w:ascii="Cambria Math" w:hAnsi="Cambria Math" w:cs="Cambria Math"/>
          <w:sz w:val="16"/>
          <w:szCs w:val="16"/>
        </w:rPr>
        <w:t>․</w:t>
      </w:r>
    </w:p>
    <w:p w14:paraId="6893D7E2" w14:textId="77777777" w:rsidR="004E191A" w:rsidRPr="00166940" w:rsidRDefault="004E191A" w:rsidP="00397F76">
      <w:pPr>
        <w:pStyle w:val="NormalWeb"/>
        <w:rPr>
          <w:sz w:val="16"/>
          <w:szCs w:val="16"/>
        </w:rPr>
      </w:pPr>
      <w:r w:rsidRPr="00166940">
        <w:rPr>
          <w:sz w:val="16"/>
          <w:szCs w:val="16"/>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r w:rsidRPr="00166940">
        <w:rPr>
          <w:rFonts w:ascii="Cambria Math" w:hAnsi="Cambria Math" w:cs="Cambria Math"/>
          <w:sz w:val="16"/>
          <w:szCs w:val="16"/>
        </w:rPr>
        <w:t>․</w:t>
      </w:r>
    </w:p>
    <w:p w14:paraId="0ACDE839" w14:textId="77777777" w:rsidR="004E191A" w:rsidRPr="00166940" w:rsidRDefault="004E191A" w:rsidP="00397F76">
      <w:pPr>
        <w:pStyle w:val="NormalWeb"/>
        <w:rPr>
          <w:sz w:val="16"/>
          <w:szCs w:val="16"/>
        </w:rPr>
      </w:pPr>
      <w:r w:rsidRPr="00166940">
        <w:rPr>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166940">
        <w:rPr>
          <w:rFonts w:ascii="Cambria Math" w:hAnsi="Cambria Math" w:cs="Cambria Math"/>
          <w:sz w:val="16"/>
          <w:szCs w:val="16"/>
        </w:rPr>
        <w:t>․</w:t>
      </w:r>
      <w:r w:rsidRPr="00166940">
        <w:rPr>
          <w:sz w:val="16"/>
          <w:szCs w:val="16"/>
        </w:rPr>
        <w:t xml:space="preserve">2) </w:t>
      </w:r>
      <w:r w:rsidRPr="00166940">
        <w:rPr>
          <w:rFonts w:cs="GHEA Grapalat"/>
          <w:sz w:val="16"/>
          <w:szCs w:val="16"/>
        </w:rPr>
        <w:t>կամ</w:t>
      </w:r>
      <w:r w:rsidRPr="00166940">
        <w:rPr>
          <w:sz w:val="16"/>
          <w:szCs w:val="16"/>
        </w:rPr>
        <w:t xml:space="preserve"> &gt;&gt; բառերը, իսկ &lt;&lt;20&gt;&gt; թիվը փոխարինվում է &lt;&lt;90&gt;&gt; թվով,</w:t>
      </w:r>
    </w:p>
    <w:p w14:paraId="1852947F" w14:textId="77777777" w:rsidR="004E191A" w:rsidRPr="00166940" w:rsidRDefault="004E191A" w:rsidP="00397F76">
      <w:pPr>
        <w:pStyle w:val="NormalWeb"/>
        <w:rPr>
          <w:rFonts w:ascii="Calibri" w:hAnsi="Calibri"/>
          <w:sz w:val="16"/>
          <w:szCs w:val="16"/>
        </w:rPr>
      </w:pPr>
      <w:r w:rsidRPr="00166940">
        <w:rPr>
          <w:sz w:val="16"/>
          <w:szCs w:val="16"/>
        </w:rPr>
        <w:t>- գերազանցում է գնումների բազային միավորի ութսունապատիկը, ապա սույն պարբերությունից հանվում է &lt;&lt; տուժանքի (հավելված 4</w:t>
      </w:r>
      <w:r w:rsidRPr="00166940">
        <w:rPr>
          <w:rFonts w:ascii="Cambria Math" w:hAnsi="Cambria Math" w:cs="Cambria Math"/>
          <w:sz w:val="16"/>
          <w:szCs w:val="16"/>
        </w:rPr>
        <w:t>․</w:t>
      </w:r>
      <w:r w:rsidRPr="00166940">
        <w:rPr>
          <w:sz w:val="16"/>
          <w:szCs w:val="16"/>
        </w:rPr>
        <w:t xml:space="preserve">2) </w:t>
      </w:r>
      <w:r w:rsidRPr="00166940">
        <w:rPr>
          <w:rFonts w:cs="GHEA Grapalat"/>
          <w:sz w:val="16"/>
          <w:szCs w:val="16"/>
        </w:rPr>
        <w:t>կամ</w:t>
      </w:r>
      <w:r w:rsidRPr="00166940">
        <w:rPr>
          <w:sz w:val="16"/>
          <w:szCs w:val="16"/>
        </w:rPr>
        <w:t xml:space="preserve"> &gt;&gt; բառերը, &lt;&lt;15&gt;&gt; թիվը փոխարինվում է &lt;&lt;30&gt;&gt; թվով, իսկ &lt;&lt;20&gt;&gt; թիվը՝ &lt;&lt;90&gt;&gt; թվով,</w:t>
      </w:r>
    </w:p>
  </w:footnote>
  <w:footnote w:id="9">
    <w:p w14:paraId="3317920C" w14:textId="77777777" w:rsidR="004E191A" w:rsidRPr="00166940" w:rsidRDefault="004E191A" w:rsidP="00397F76">
      <w:pPr>
        <w:pStyle w:val="NormalWeb"/>
        <w:rPr>
          <w:sz w:val="16"/>
          <w:szCs w:val="16"/>
        </w:rPr>
      </w:pPr>
      <w:r w:rsidRPr="00166940">
        <w:rPr>
          <w:rStyle w:val="FootnoteReference"/>
          <w:sz w:val="16"/>
          <w:szCs w:val="16"/>
        </w:rPr>
        <w:footnoteRef/>
      </w:r>
      <w:r w:rsidRPr="00166940">
        <w:rPr>
          <w:sz w:val="16"/>
          <w:szCs w:val="16"/>
        </w:rPr>
        <w:t xml:space="preserve"> Եթե ՝</w:t>
      </w:r>
    </w:p>
    <w:p w14:paraId="2A4A9BE5" w14:textId="77777777" w:rsidR="004E191A" w:rsidRPr="00166940" w:rsidRDefault="004E191A" w:rsidP="00397F76">
      <w:pPr>
        <w:pStyle w:val="NormalWeb"/>
        <w:rPr>
          <w:sz w:val="16"/>
          <w:szCs w:val="16"/>
        </w:rPr>
      </w:pPr>
      <w:r w:rsidRPr="00166940">
        <w:rPr>
          <w:sz w:val="16"/>
          <w:szCs w:val="16"/>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4E191A" w:rsidRPr="00166940" w:rsidRDefault="004E191A" w:rsidP="00397F76">
      <w:pPr>
        <w:pStyle w:val="NormalWeb"/>
        <w:rPr>
          <w:sz w:val="16"/>
          <w:szCs w:val="16"/>
        </w:rPr>
      </w:pPr>
      <w:r w:rsidRPr="00166940">
        <w:rPr>
          <w:sz w:val="16"/>
          <w:szCs w:val="16"/>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իսկ հավելված 4-ը հրավերից հանվում է :</w:t>
      </w:r>
    </w:p>
    <w:p w14:paraId="6711738C" w14:textId="77777777" w:rsidR="004E191A" w:rsidRDefault="004E191A" w:rsidP="00397F76">
      <w:pPr>
        <w:pStyle w:val="NormalWeb"/>
      </w:pPr>
    </w:p>
  </w:footnote>
  <w:footnote w:id="10">
    <w:p w14:paraId="238A9DA6" w14:textId="77777777" w:rsidR="004E191A" w:rsidRDefault="004E191A" w:rsidP="00397F76">
      <w:pPr>
        <w:pStyle w:val="NormalWeb"/>
      </w:pPr>
      <w:r>
        <w:rPr>
          <w:rStyle w:val="FootnoteReference"/>
        </w:rPr>
        <w:footnoteRef/>
      </w:r>
      <w:r>
        <w:t xml:space="preserve"> Եթե 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4E191A" w:rsidRDefault="004E191A" w:rsidP="00397F76">
      <w:pPr>
        <w:pStyle w:val="NormalWeb"/>
      </w:pPr>
    </w:p>
  </w:footnote>
  <w:footnote w:id="11">
    <w:p w14:paraId="6F4FB492" w14:textId="77777777" w:rsidR="004E191A" w:rsidRDefault="004E191A" w:rsidP="00397F76">
      <w:pPr>
        <w:pStyle w:val="NormalWeb"/>
        <w:rPr>
          <w:rFonts w:asciiTheme="minorHAnsi" w:hAnsiTheme="minorHAnsi"/>
        </w:rPr>
      </w:pPr>
      <w:r>
        <w:rPr>
          <w:rStyle w:val="FootnoteReference"/>
        </w:rPr>
        <w:footnoteRef/>
      </w:r>
      <w:r>
        <w:t xml:space="preserve"> </w:t>
      </w:r>
      <w:r>
        <w:rPr>
          <w:color w:val="FFFFFF"/>
          <w:vertAlign w:val="superscript"/>
        </w:rPr>
        <w:footnoteRef/>
      </w:r>
      <w:r>
        <w:t>Սույն կետը խմբագրվում է ըստ համապատասխան պատվիրատուի:</w:t>
      </w:r>
    </w:p>
  </w:footnote>
  <w:footnote w:id="12">
    <w:p w14:paraId="5FCF435E" w14:textId="77777777" w:rsidR="004E191A" w:rsidRPr="007A02D8" w:rsidRDefault="004E191A" w:rsidP="00397F76">
      <w:pPr>
        <w:pStyle w:val="NormalWeb"/>
        <w:rPr>
          <w:rFonts w:ascii="Sylfaen" w:hAnsi="Sylfaen"/>
          <w:sz w:val="16"/>
          <w:szCs w:val="16"/>
          <w:lang w:val="af-ZA"/>
        </w:rPr>
      </w:pPr>
      <w:r w:rsidRPr="007A02D8">
        <w:rPr>
          <w:rStyle w:val="FootnoteReference"/>
          <w:sz w:val="16"/>
          <w:szCs w:val="16"/>
        </w:rPr>
        <w:footnoteRef/>
      </w:r>
      <w:r w:rsidRPr="007A02D8">
        <w:rPr>
          <w:sz w:val="16"/>
          <w:szCs w:val="16"/>
        </w:rPr>
        <w:t xml:space="preserve"> </w:t>
      </w:r>
      <w:proofErr w:type="spellStart"/>
      <w:r w:rsidRPr="007A02D8">
        <w:rPr>
          <w:sz w:val="16"/>
          <w:szCs w:val="16"/>
          <w:lang w:val="es-ES"/>
        </w:rPr>
        <w:t>Համատեղ</w:t>
      </w:r>
      <w:proofErr w:type="spellEnd"/>
      <w:r w:rsidRPr="007A02D8">
        <w:rPr>
          <w:sz w:val="16"/>
          <w:szCs w:val="16"/>
          <w:lang w:val="es-ES"/>
        </w:rPr>
        <w:t xml:space="preserve"> </w:t>
      </w:r>
      <w:r w:rsidRPr="007A02D8">
        <w:rPr>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4E191A" w:rsidRPr="007A02D8" w:rsidRDefault="004E191A" w:rsidP="00397F76">
      <w:pPr>
        <w:pStyle w:val="NormalWeb"/>
        <w:rPr>
          <w:ins w:id="7" w:author="Sergey Shahnazaryan" w:date="2024-02-09T10:36:00Z"/>
          <w:sz w:val="16"/>
          <w:szCs w:val="16"/>
          <w:lang w:val="af-ZA"/>
        </w:rPr>
      </w:pPr>
      <w:r w:rsidRPr="007A02D8">
        <w:rPr>
          <w:rStyle w:val="FootnoteReference"/>
          <w:sz w:val="16"/>
          <w:szCs w:val="16"/>
        </w:rPr>
        <w:footnoteRef/>
      </w:r>
      <w:r w:rsidRPr="007A02D8">
        <w:rPr>
          <w:sz w:val="16"/>
          <w:szCs w:val="16"/>
        </w:rPr>
        <w:t xml:space="preserve"> Եթե</w:t>
      </w:r>
      <w:r w:rsidRPr="007A02D8">
        <w:rPr>
          <w:sz w:val="16"/>
          <w:szCs w:val="16"/>
          <w:lang w:val="af-ZA"/>
        </w:rPr>
        <w:t xml:space="preserve"> </w:t>
      </w:r>
      <w:r w:rsidRPr="007A02D8">
        <w:rPr>
          <w:sz w:val="16"/>
          <w:szCs w:val="16"/>
        </w:rPr>
        <w:t>հրավերով</w:t>
      </w:r>
      <w:r w:rsidRPr="007A02D8">
        <w:rPr>
          <w:sz w:val="16"/>
          <w:szCs w:val="16"/>
          <w:lang w:val="af-ZA"/>
        </w:rPr>
        <w:t xml:space="preserve"> </w:t>
      </w:r>
      <w:r w:rsidRPr="007A02D8">
        <w:rPr>
          <w:sz w:val="16"/>
          <w:szCs w:val="16"/>
        </w:rPr>
        <w:t>հայտի</w:t>
      </w:r>
      <w:r w:rsidRPr="007A02D8">
        <w:rPr>
          <w:sz w:val="16"/>
          <w:szCs w:val="16"/>
          <w:lang w:val="af-ZA"/>
        </w:rPr>
        <w:t xml:space="preserve"> </w:t>
      </w:r>
      <w:r w:rsidRPr="007A02D8">
        <w:rPr>
          <w:sz w:val="16"/>
          <w:szCs w:val="16"/>
        </w:rPr>
        <w:t>ապահովման</w:t>
      </w:r>
      <w:r w:rsidRPr="007A02D8">
        <w:rPr>
          <w:sz w:val="16"/>
          <w:szCs w:val="16"/>
          <w:lang w:val="af-ZA"/>
        </w:rPr>
        <w:t xml:space="preserve"> </w:t>
      </w:r>
      <w:r w:rsidRPr="007A02D8">
        <w:rPr>
          <w:sz w:val="16"/>
          <w:szCs w:val="16"/>
        </w:rPr>
        <w:t>ներկայացման</w:t>
      </w:r>
      <w:r w:rsidRPr="007A02D8">
        <w:rPr>
          <w:sz w:val="16"/>
          <w:szCs w:val="16"/>
          <w:lang w:val="af-ZA"/>
        </w:rPr>
        <w:t xml:space="preserve"> </w:t>
      </w:r>
      <w:r w:rsidRPr="007A02D8">
        <w:rPr>
          <w:sz w:val="16"/>
          <w:szCs w:val="16"/>
        </w:rPr>
        <w:t>պահանջ</w:t>
      </w:r>
      <w:r w:rsidRPr="007A02D8">
        <w:rPr>
          <w:sz w:val="16"/>
          <w:szCs w:val="16"/>
          <w:lang w:val="af-ZA"/>
        </w:rPr>
        <w:t xml:space="preserve"> </w:t>
      </w:r>
      <w:r w:rsidRPr="007A02D8">
        <w:rPr>
          <w:sz w:val="16"/>
          <w:szCs w:val="16"/>
        </w:rPr>
        <w:t>սահմանված</w:t>
      </w:r>
      <w:r w:rsidRPr="007A02D8">
        <w:rPr>
          <w:sz w:val="16"/>
          <w:szCs w:val="16"/>
          <w:lang w:val="af-ZA"/>
        </w:rPr>
        <w:t xml:space="preserve"> </w:t>
      </w:r>
      <w:r w:rsidRPr="007A02D8">
        <w:rPr>
          <w:sz w:val="16"/>
          <w:szCs w:val="16"/>
        </w:rPr>
        <w:t>չէ</w:t>
      </w:r>
      <w:r w:rsidRPr="007A02D8">
        <w:rPr>
          <w:sz w:val="16"/>
          <w:szCs w:val="16"/>
          <w:lang w:val="af-ZA"/>
        </w:rPr>
        <w:t xml:space="preserve">, </w:t>
      </w:r>
      <w:r w:rsidRPr="007A02D8">
        <w:rPr>
          <w:sz w:val="16"/>
          <w:szCs w:val="16"/>
        </w:rPr>
        <w:t>ապա</w:t>
      </w:r>
      <w:r w:rsidRPr="007A02D8">
        <w:rPr>
          <w:sz w:val="16"/>
          <w:szCs w:val="16"/>
          <w:lang w:val="af-ZA"/>
        </w:rPr>
        <w:t xml:space="preserve"> </w:t>
      </w:r>
      <w:r w:rsidRPr="007A02D8">
        <w:rPr>
          <w:sz w:val="16"/>
          <w:szCs w:val="16"/>
        </w:rPr>
        <w:t>սույն</w:t>
      </w:r>
      <w:r w:rsidRPr="007A02D8">
        <w:rPr>
          <w:sz w:val="16"/>
          <w:szCs w:val="16"/>
          <w:lang w:val="af-ZA"/>
        </w:rPr>
        <w:t xml:space="preserve"> </w:t>
      </w:r>
      <w:r w:rsidRPr="007A02D8">
        <w:rPr>
          <w:sz w:val="16"/>
          <w:szCs w:val="16"/>
        </w:rPr>
        <w:t>կետը</w:t>
      </w:r>
      <w:r w:rsidRPr="007A02D8">
        <w:rPr>
          <w:sz w:val="16"/>
          <w:szCs w:val="16"/>
          <w:lang w:val="af-ZA"/>
        </w:rPr>
        <w:t xml:space="preserve"> </w:t>
      </w:r>
      <w:r w:rsidRPr="007A02D8">
        <w:rPr>
          <w:sz w:val="16"/>
          <w:szCs w:val="16"/>
        </w:rPr>
        <w:t>հրավերից</w:t>
      </w:r>
      <w:r w:rsidRPr="007A02D8">
        <w:rPr>
          <w:sz w:val="16"/>
          <w:szCs w:val="16"/>
          <w:lang w:val="af-ZA"/>
        </w:rPr>
        <w:t xml:space="preserve"> </w:t>
      </w:r>
      <w:r w:rsidRPr="007A02D8">
        <w:rPr>
          <w:sz w:val="16"/>
          <w:szCs w:val="16"/>
        </w:rPr>
        <w:t>հանվում</w:t>
      </w:r>
      <w:r w:rsidRPr="007A02D8">
        <w:rPr>
          <w:sz w:val="16"/>
          <w:szCs w:val="16"/>
          <w:lang w:val="af-ZA"/>
        </w:rPr>
        <w:t xml:space="preserve"> </w:t>
      </w:r>
      <w:r w:rsidRPr="007A02D8">
        <w:rPr>
          <w:sz w:val="16"/>
          <w:szCs w:val="16"/>
        </w:rPr>
        <w:t>է</w:t>
      </w:r>
      <w:r w:rsidRPr="007A02D8">
        <w:rPr>
          <w:sz w:val="16"/>
          <w:szCs w:val="16"/>
          <w:lang w:val="af-ZA"/>
        </w:rPr>
        <w:t>:</w:t>
      </w:r>
    </w:p>
    <w:p w14:paraId="30181908" w14:textId="77777777" w:rsidR="004E191A" w:rsidRDefault="004E191A" w:rsidP="00397F76">
      <w:pPr>
        <w:pStyle w:val="NormalWeb"/>
      </w:pPr>
      <w:r w:rsidRPr="007A02D8">
        <w:rPr>
          <w:sz w:val="16"/>
          <w:szCs w:val="16"/>
          <w:vertAlign w:val="superscript"/>
        </w:rPr>
        <w:t xml:space="preserve">22 </w:t>
      </w:r>
      <w:r w:rsidRPr="007A02D8">
        <w:rPr>
          <w:sz w:val="16"/>
          <w:szCs w:val="16"/>
        </w:rPr>
        <w:t>Կետը հանվում է, եթե գնման առարկան չի հանդիսանում շինարարական աշխատանք:</w:t>
      </w:r>
    </w:p>
  </w:footnote>
  <w:footnote w:id="14">
    <w:p w14:paraId="2801AA90" w14:textId="77777777" w:rsidR="004E191A" w:rsidRDefault="004E191A" w:rsidP="00397F76">
      <w:pPr>
        <w:pStyle w:val="NormalWeb"/>
      </w:pPr>
      <w:r>
        <w:rPr>
          <w:rStyle w:val="FootnoteReference"/>
        </w:rPr>
        <w:footnoteRef/>
      </w:r>
      <w:r>
        <w:t xml:space="preserve"> Սույն հավելվածը հրավերից հանվում է, եթե գնման առարկա  չեն հանդիսանում շինարարական աշխատանքները:</w:t>
      </w:r>
    </w:p>
    <w:p w14:paraId="62F92FA0" w14:textId="77777777" w:rsidR="004E191A" w:rsidRDefault="004E191A" w:rsidP="00397F76">
      <w:pPr>
        <w:pStyle w:val="NormalWeb"/>
      </w:pPr>
    </w:p>
  </w:footnote>
  <w:footnote w:id="15">
    <w:p w14:paraId="0CA4FAC0" w14:textId="77777777" w:rsidR="004E191A" w:rsidRPr="005F2A2E" w:rsidRDefault="004E191A" w:rsidP="00397F76">
      <w:pPr>
        <w:pStyle w:val="NormalWeb"/>
        <w:rPr>
          <w:rFonts w:ascii="Sylfaen" w:hAnsi="Sylfaen"/>
        </w:rPr>
      </w:pPr>
      <w:r>
        <w:rPr>
          <w:rStyle w:val="FootnoteReference"/>
        </w:rPr>
        <w:footnoteRef/>
      </w:r>
      <w:r>
        <w:t xml:space="preserve"> </w:t>
      </w:r>
      <w:r>
        <w:rPr>
          <w:vertAlign w:val="superscript"/>
        </w:rPr>
        <w:t xml:space="preserve"> </w:t>
      </w:r>
      <w:r w:rsidRPr="005F2A2E">
        <w:t>Սույն կետը հանվում է պայմանագրի նախագծից, եթե գնման առարկա հանդիսացող շինարարական ծրագիրը պահանջում է նախագծային փաստաթղթեր:</w:t>
      </w:r>
    </w:p>
  </w:footnote>
  <w:footnote w:id="16">
    <w:p w14:paraId="5FB872F1" w14:textId="77777777" w:rsidR="004E191A" w:rsidRPr="005F2A2E" w:rsidRDefault="004E191A" w:rsidP="00397F76">
      <w:pPr>
        <w:pStyle w:val="NormalWeb"/>
        <w:rPr>
          <w:vertAlign w:val="superscript"/>
        </w:rPr>
      </w:pPr>
      <w:r w:rsidRPr="005F2A2E">
        <w:rPr>
          <w:rStyle w:val="FootnoteReference"/>
          <w:sz w:val="16"/>
          <w:szCs w:val="16"/>
        </w:rPr>
        <w:footnoteRef/>
      </w:r>
      <w:r w:rsidRPr="005F2A2E">
        <w:t>4.1 կետի 2-րդ պարբերությունը հանվում է պայմանագրի նախագծից, եթե գնման առարկա չի հանդիսանում շինարարական ծրագիրը:</w:t>
      </w:r>
    </w:p>
    <w:p w14:paraId="421E6BF4" w14:textId="77777777" w:rsidR="004E191A" w:rsidRDefault="004E191A" w:rsidP="00397F76">
      <w:pPr>
        <w:pStyle w:val="NormalWeb"/>
      </w:pPr>
    </w:p>
  </w:footnote>
  <w:footnote w:id="17">
    <w:p w14:paraId="594C6864" w14:textId="77777777" w:rsidR="004E191A" w:rsidRPr="005F2A2E" w:rsidRDefault="004E191A" w:rsidP="00397F76">
      <w:pPr>
        <w:pStyle w:val="NormalWeb"/>
      </w:pPr>
      <w:r>
        <w:rPr>
          <w:rStyle w:val="FootnoteReference"/>
        </w:rPr>
        <w:footnoteRef/>
      </w:r>
      <w:r>
        <w:t xml:space="preserve"> </w:t>
      </w:r>
      <w:r w:rsidRPr="00B21E09">
        <w:rPr>
          <w:sz w:val="16"/>
          <w:szCs w:val="16"/>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634DA0CA" w14:textId="77777777" w:rsidR="004E191A" w:rsidRPr="00B951E5" w:rsidRDefault="004E191A" w:rsidP="00B951E5">
      <w:pPr>
        <w:pStyle w:val="NormalWeb"/>
        <w:jc w:val="both"/>
        <w:rPr>
          <w:sz w:val="16"/>
          <w:szCs w:val="16"/>
        </w:rPr>
      </w:pPr>
      <w:r w:rsidRPr="00F10C87">
        <w:rPr>
          <w:rStyle w:val="FootnoteReference"/>
          <w:sz w:val="16"/>
          <w:szCs w:val="16"/>
        </w:rPr>
        <w:footnoteRef/>
      </w:r>
      <w:r w:rsidRPr="00F10C87">
        <w:t xml:space="preserve"> </w:t>
      </w:r>
      <w:r w:rsidRPr="00B951E5">
        <w:rPr>
          <w:sz w:val="16"/>
          <w:szCs w:val="16"/>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4E191A" w:rsidRPr="00B951E5" w:rsidRDefault="004E191A" w:rsidP="00B951E5">
      <w:pPr>
        <w:pStyle w:val="NormalWeb"/>
        <w:jc w:val="both"/>
        <w:rPr>
          <w:sz w:val="16"/>
          <w:szCs w:val="16"/>
        </w:rPr>
      </w:pPr>
      <w:r w:rsidRPr="00B951E5">
        <w:rPr>
          <w:sz w:val="16"/>
          <w:szCs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4E191A" w:rsidRPr="00B951E5" w:rsidRDefault="004E191A" w:rsidP="00B951E5">
      <w:pPr>
        <w:pStyle w:val="NormalWeb"/>
        <w:jc w:val="both"/>
        <w:rPr>
          <w:sz w:val="16"/>
          <w:szCs w:val="16"/>
        </w:rPr>
      </w:pPr>
    </w:p>
  </w:footnote>
  <w:footnote w:id="19">
    <w:p w14:paraId="3F22E18A" w14:textId="77777777" w:rsidR="004E191A" w:rsidRPr="005A2B39" w:rsidRDefault="004E191A" w:rsidP="00B951E5">
      <w:pPr>
        <w:pStyle w:val="NormalWeb"/>
        <w:jc w:val="both"/>
        <w:rPr>
          <w:rFonts w:ascii="Sylfaen" w:hAnsi="Sylfaen"/>
          <w:vertAlign w:val="superscript"/>
        </w:rPr>
      </w:pPr>
      <w:r w:rsidRPr="00B951E5">
        <w:rPr>
          <w:rStyle w:val="FootnoteReference"/>
          <w:sz w:val="16"/>
          <w:szCs w:val="16"/>
        </w:rPr>
        <w:footnoteRef/>
      </w:r>
      <w:r w:rsidRPr="00B951E5">
        <w:rPr>
          <w:sz w:val="16"/>
          <w:szCs w:val="16"/>
        </w:rPr>
        <w:t xml:space="preserve"> 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0">
    <w:p w14:paraId="38332EB8" w14:textId="77777777" w:rsidR="004E191A" w:rsidRPr="00B951E5" w:rsidRDefault="004E191A" w:rsidP="00397F76">
      <w:pPr>
        <w:pStyle w:val="NormalWeb"/>
        <w:rPr>
          <w:rFonts w:ascii="Sylfaen" w:hAnsi="Sylfaen"/>
          <w:sz w:val="16"/>
          <w:szCs w:val="16"/>
        </w:rPr>
      </w:pPr>
      <w:r w:rsidRPr="00B951E5">
        <w:rPr>
          <w:rStyle w:val="FootnoteReference"/>
          <w:sz w:val="16"/>
          <w:szCs w:val="16"/>
        </w:rPr>
        <w:footnoteRef/>
      </w:r>
      <w:r w:rsidRPr="00B951E5">
        <w:rPr>
          <w:sz w:val="16"/>
          <w:szCs w:val="16"/>
        </w:rPr>
        <w:t xml:space="preserve"> 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1E941C8B" w14:textId="77777777" w:rsidR="004E191A" w:rsidRPr="00B951E5" w:rsidRDefault="004E191A" w:rsidP="00397F76">
      <w:pPr>
        <w:pStyle w:val="NormalWeb"/>
        <w:rPr>
          <w:rFonts w:ascii="Sylfaen" w:hAnsi="Sylfaen"/>
          <w:sz w:val="16"/>
          <w:szCs w:val="16"/>
        </w:rPr>
      </w:pPr>
      <w:r w:rsidRPr="00B951E5">
        <w:rPr>
          <w:rStyle w:val="FootnoteReference"/>
          <w:sz w:val="16"/>
          <w:szCs w:val="16"/>
        </w:rPr>
        <w:footnoteRef/>
      </w:r>
      <w:r w:rsidRPr="00B951E5">
        <w:rPr>
          <w:sz w:val="16"/>
          <w:szCs w:val="16"/>
        </w:rPr>
        <w:t xml:space="preserve"> Սույն կետը հանվում է պայմանագրից, եթե պայմանագիրը չի իրականացվում ենթակապալի պայմանագիր կնքելու միջոցով:</w:t>
      </w:r>
    </w:p>
  </w:footnote>
  <w:footnote w:id="22">
    <w:p w14:paraId="3317AFDA" w14:textId="77777777" w:rsidR="004E191A" w:rsidRDefault="004E191A" w:rsidP="00397F76">
      <w:pPr>
        <w:pStyle w:val="NormalWeb"/>
        <w:rPr>
          <w:rFonts w:ascii="Sylfaen" w:hAnsi="Sylfaen"/>
        </w:rPr>
      </w:pPr>
      <w:r w:rsidRPr="00B951E5">
        <w:rPr>
          <w:rStyle w:val="FootnoteReference"/>
          <w:sz w:val="16"/>
          <w:szCs w:val="16"/>
        </w:rPr>
        <w:footnoteRef/>
      </w:r>
      <w:r w:rsidRPr="00B951E5">
        <w:rPr>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5D82F603" w14:textId="77777777" w:rsidR="003B2229" w:rsidRPr="002E5747" w:rsidRDefault="003B2229" w:rsidP="003B2229">
      <w:pPr>
        <w:pStyle w:val="FootnoteText"/>
        <w:rPr>
          <w:rFonts w:ascii="Sylfaen" w:hAnsi="Sylfaen"/>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16cid:durableId="1958513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912096">
    <w:abstractNumId w:val="8"/>
  </w:num>
  <w:num w:numId="3" w16cid:durableId="1219248500">
    <w:abstractNumId w:val="0"/>
  </w:num>
  <w:num w:numId="4" w16cid:durableId="252134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8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053314">
    <w:abstractNumId w:val="9"/>
    <w:lvlOverride w:ilvl="0">
      <w:startOverride w:val="1"/>
    </w:lvlOverride>
    <w:lvlOverride w:ilvl="1"/>
    <w:lvlOverride w:ilvl="2"/>
    <w:lvlOverride w:ilvl="3"/>
    <w:lvlOverride w:ilvl="4"/>
    <w:lvlOverride w:ilvl="5"/>
    <w:lvlOverride w:ilvl="6"/>
    <w:lvlOverride w:ilvl="7"/>
    <w:lvlOverride w:ilvl="8"/>
  </w:num>
  <w:num w:numId="7" w16cid:durableId="406193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4145804">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435927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964458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7C"/>
    <w:rsid w:val="00000F11"/>
    <w:rsid w:val="00004A36"/>
    <w:rsid w:val="00036665"/>
    <w:rsid w:val="000820BB"/>
    <w:rsid w:val="000C22E1"/>
    <w:rsid w:val="000F02E4"/>
    <w:rsid w:val="000F0B39"/>
    <w:rsid w:val="001245C9"/>
    <w:rsid w:val="00124ED7"/>
    <w:rsid w:val="0013618D"/>
    <w:rsid w:val="00137C3F"/>
    <w:rsid w:val="00137EF2"/>
    <w:rsid w:val="00155CF2"/>
    <w:rsid w:val="00166940"/>
    <w:rsid w:val="001808A0"/>
    <w:rsid w:val="001A48F4"/>
    <w:rsid w:val="001A78A4"/>
    <w:rsid w:val="001A7DE6"/>
    <w:rsid w:val="001B3B60"/>
    <w:rsid w:val="001C2E1B"/>
    <w:rsid w:val="001C562E"/>
    <w:rsid w:val="001D151A"/>
    <w:rsid w:val="001E6B0C"/>
    <w:rsid w:val="00202D97"/>
    <w:rsid w:val="00202FCA"/>
    <w:rsid w:val="00240228"/>
    <w:rsid w:val="00242B13"/>
    <w:rsid w:val="00245FDD"/>
    <w:rsid w:val="0025036B"/>
    <w:rsid w:val="002519EC"/>
    <w:rsid w:val="0026679D"/>
    <w:rsid w:val="00273EDB"/>
    <w:rsid w:val="0027471A"/>
    <w:rsid w:val="00291415"/>
    <w:rsid w:val="002B680B"/>
    <w:rsid w:val="002C6043"/>
    <w:rsid w:val="002D18D9"/>
    <w:rsid w:val="002D296B"/>
    <w:rsid w:val="002F6783"/>
    <w:rsid w:val="00305466"/>
    <w:rsid w:val="003241D6"/>
    <w:rsid w:val="00336E5C"/>
    <w:rsid w:val="0035191A"/>
    <w:rsid w:val="003527F4"/>
    <w:rsid w:val="00362BEE"/>
    <w:rsid w:val="00362DD8"/>
    <w:rsid w:val="00367809"/>
    <w:rsid w:val="00367969"/>
    <w:rsid w:val="00385535"/>
    <w:rsid w:val="00397F76"/>
    <w:rsid w:val="003B166F"/>
    <w:rsid w:val="003B2229"/>
    <w:rsid w:val="003D1447"/>
    <w:rsid w:val="003D5ECE"/>
    <w:rsid w:val="003F06E2"/>
    <w:rsid w:val="00422A33"/>
    <w:rsid w:val="004369EF"/>
    <w:rsid w:val="00455775"/>
    <w:rsid w:val="00464EC7"/>
    <w:rsid w:val="004A3E1B"/>
    <w:rsid w:val="004B038B"/>
    <w:rsid w:val="004E00D7"/>
    <w:rsid w:val="004E191A"/>
    <w:rsid w:val="004F055F"/>
    <w:rsid w:val="004F28C0"/>
    <w:rsid w:val="004F53AE"/>
    <w:rsid w:val="00515A67"/>
    <w:rsid w:val="00525FF4"/>
    <w:rsid w:val="00527C20"/>
    <w:rsid w:val="0053104F"/>
    <w:rsid w:val="005370F0"/>
    <w:rsid w:val="005413AC"/>
    <w:rsid w:val="00553D64"/>
    <w:rsid w:val="00560B90"/>
    <w:rsid w:val="0056588B"/>
    <w:rsid w:val="00582454"/>
    <w:rsid w:val="005A2B39"/>
    <w:rsid w:val="005C785C"/>
    <w:rsid w:val="005E121A"/>
    <w:rsid w:val="005E509C"/>
    <w:rsid w:val="005E744F"/>
    <w:rsid w:val="005F2A2E"/>
    <w:rsid w:val="00623F67"/>
    <w:rsid w:val="006244F0"/>
    <w:rsid w:val="00633AC1"/>
    <w:rsid w:val="00643F9A"/>
    <w:rsid w:val="00656EB2"/>
    <w:rsid w:val="00664C35"/>
    <w:rsid w:val="00672811"/>
    <w:rsid w:val="00687C8A"/>
    <w:rsid w:val="006A2242"/>
    <w:rsid w:val="006B2D16"/>
    <w:rsid w:val="006D0A54"/>
    <w:rsid w:val="00700E97"/>
    <w:rsid w:val="007042FE"/>
    <w:rsid w:val="0071037C"/>
    <w:rsid w:val="007144EF"/>
    <w:rsid w:val="00715195"/>
    <w:rsid w:val="00725BBC"/>
    <w:rsid w:val="00726154"/>
    <w:rsid w:val="007325FC"/>
    <w:rsid w:val="00735344"/>
    <w:rsid w:val="0073644E"/>
    <w:rsid w:val="00753A9B"/>
    <w:rsid w:val="00754F2B"/>
    <w:rsid w:val="0075595C"/>
    <w:rsid w:val="00781896"/>
    <w:rsid w:val="0079402B"/>
    <w:rsid w:val="007958B7"/>
    <w:rsid w:val="007A02D8"/>
    <w:rsid w:val="007A3D5E"/>
    <w:rsid w:val="007D459C"/>
    <w:rsid w:val="007F1118"/>
    <w:rsid w:val="007F1357"/>
    <w:rsid w:val="0081152D"/>
    <w:rsid w:val="008169A4"/>
    <w:rsid w:val="00817347"/>
    <w:rsid w:val="00830094"/>
    <w:rsid w:val="008354E9"/>
    <w:rsid w:val="00887954"/>
    <w:rsid w:val="00893769"/>
    <w:rsid w:val="00895223"/>
    <w:rsid w:val="00897238"/>
    <w:rsid w:val="0089784C"/>
    <w:rsid w:val="008B19CA"/>
    <w:rsid w:val="008B1CD2"/>
    <w:rsid w:val="008C2AB8"/>
    <w:rsid w:val="008E7314"/>
    <w:rsid w:val="00913518"/>
    <w:rsid w:val="00921076"/>
    <w:rsid w:val="00952759"/>
    <w:rsid w:val="00955889"/>
    <w:rsid w:val="009853AF"/>
    <w:rsid w:val="00986B94"/>
    <w:rsid w:val="00995398"/>
    <w:rsid w:val="009B05DA"/>
    <w:rsid w:val="009D0D58"/>
    <w:rsid w:val="009D602F"/>
    <w:rsid w:val="009E16ED"/>
    <w:rsid w:val="009F5EB7"/>
    <w:rsid w:val="00A04A3C"/>
    <w:rsid w:val="00A140AE"/>
    <w:rsid w:val="00A23753"/>
    <w:rsid w:val="00A4105D"/>
    <w:rsid w:val="00A501F9"/>
    <w:rsid w:val="00A64162"/>
    <w:rsid w:val="00A649F5"/>
    <w:rsid w:val="00A76597"/>
    <w:rsid w:val="00A948BA"/>
    <w:rsid w:val="00AC0247"/>
    <w:rsid w:val="00AC4878"/>
    <w:rsid w:val="00AC63BC"/>
    <w:rsid w:val="00AD4B27"/>
    <w:rsid w:val="00AE56C7"/>
    <w:rsid w:val="00AE7F74"/>
    <w:rsid w:val="00AF2DC5"/>
    <w:rsid w:val="00B04430"/>
    <w:rsid w:val="00B04EEF"/>
    <w:rsid w:val="00B21E09"/>
    <w:rsid w:val="00B33B73"/>
    <w:rsid w:val="00B4535F"/>
    <w:rsid w:val="00B53CF0"/>
    <w:rsid w:val="00B752B1"/>
    <w:rsid w:val="00B947B5"/>
    <w:rsid w:val="00B951E5"/>
    <w:rsid w:val="00B96991"/>
    <w:rsid w:val="00BA5563"/>
    <w:rsid w:val="00BB7865"/>
    <w:rsid w:val="00BD4748"/>
    <w:rsid w:val="00BE3741"/>
    <w:rsid w:val="00C0514E"/>
    <w:rsid w:val="00C0637C"/>
    <w:rsid w:val="00C22CDF"/>
    <w:rsid w:val="00C22EA7"/>
    <w:rsid w:val="00C33BFA"/>
    <w:rsid w:val="00C356AD"/>
    <w:rsid w:val="00C365FC"/>
    <w:rsid w:val="00C45E14"/>
    <w:rsid w:val="00C73C8B"/>
    <w:rsid w:val="00C93161"/>
    <w:rsid w:val="00C94278"/>
    <w:rsid w:val="00CB19D8"/>
    <w:rsid w:val="00CC5501"/>
    <w:rsid w:val="00CF7F15"/>
    <w:rsid w:val="00D207E3"/>
    <w:rsid w:val="00D24606"/>
    <w:rsid w:val="00D26B34"/>
    <w:rsid w:val="00D6016F"/>
    <w:rsid w:val="00D86C36"/>
    <w:rsid w:val="00D86D0C"/>
    <w:rsid w:val="00D923A0"/>
    <w:rsid w:val="00DB0B21"/>
    <w:rsid w:val="00DB4430"/>
    <w:rsid w:val="00DC360F"/>
    <w:rsid w:val="00DE5902"/>
    <w:rsid w:val="00DF7AEB"/>
    <w:rsid w:val="00E02223"/>
    <w:rsid w:val="00E023DD"/>
    <w:rsid w:val="00E159DD"/>
    <w:rsid w:val="00E2737B"/>
    <w:rsid w:val="00E43903"/>
    <w:rsid w:val="00E7750F"/>
    <w:rsid w:val="00E80706"/>
    <w:rsid w:val="00E86E27"/>
    <w:rsid w:val="00E9647D"/>
    <w:rsid w:val="00E96DC2"/>
    <w:rsid w:val="00EA7DDC"/>
    <w:rsid w:val="00EB7C86"/>
    <w:rsid w:val="00EE58BF"/>
    <w:rsid w:val="00EE6764"/>
    <w:rsid w:val="00F10C87"/>
    <w:rsid w:val="00F23540"/>
    <w:rsid w:val="00F24BB3"/>
    <w:rsid w:val="00F36CCF"/>
    <w:rsid w:val="00F50AB8"/>
    <w:rsid w:val="00F6505F"/>
    <w:rsid w:val="00F810C1"/>
    <w:rsid w:val="00F85A61"/>
    <w:rsid w:val="00F85E89"/>
    <w:rsid w:val="00F94470"/>
    <w:rsid w:val="00FC09F7"/>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99"/>
    <w:unhideWhenUsed/>
    <w:qFormat/>
    <w:rsid w:val="00397F76"/>
    <w:rPr>
      <w:rFonts w:ascii="GHEA Grapalat" w:hAnsi="GHEA Grapalat" w:cs="Sylfaen"/>
      <w:iCs/>
      <w:sz w:val="20"/>
      <w:szCs w:val="20"/>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39"/>
    <w:rsid w:val="004E19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48582">
      <w:bodyDiv w:val="1"/>
      <w:marLeft w:val="0"/>
      <w:marRight w:val="0"/>
      <w:marTop w:val="0"/>
      <w:marBottom w:val="0"/>
      <w:divBdr>
        <w:top w:val="none" w:sz="0" w:space="0" w:color="auto"/>
        <w:left w:val="none" w:sz="0" w:space="0" w:color="auto"/>
        <w:bottom w:val="none" w:sz="0" w:space="0" w:color="auto"/>
        <w:right w:val="none" w:sz="0" w:space="0" w:color="auto"/>
      </w:divBdr>
    </w:div>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murad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D4D-CA9C-4A87-A2ED-D82787E2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75</Pages>
  <Words>24234</Words>
  <Characters>138140</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206</cp:revision>
  <dcterms:created xsi:type="dcterms:W3CDTF">2024-03-04T06:10:00Z</dcterms:created>
  <dcterms:modified xsi:type="dcterms:W3CDTF">2024-03-19T04:39:00Z</dcterms:modified>
</cp:coreProperties>
</file>